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81F99" w14:textId="6D2D81C4" w:rsidR="00DD7C05" w:rsidRPr="009D2514" w:rsidRDefault="0049636B" w:rsidP="4B1719D7">
      <w:pPr>
        <w:tabs>
          <w:tab w:val="center" w:pos="2006"/>
          <w:tab w:val="right" w:pos="9075"/>
        </w:tabs>
        <w:spacing w:after="2"/>
        <w:ind w:right="-12"/>
        <w:jc w:val="right"/>
        <w:rPr>
          <w:rFonts w:ascii="Century Gothic" w:hAnsi="Century Gothic" w:cs="Arial"/>
          <w:sz w:val="20"/>
          <w:szCs w:val="20"/>
        </w:rPr>
      </w:pPr>
      <w:r w:rsidRPr="009D2514">
        <w:rPr>
          <w:rFonts w:ascii="Century Gothic" w:hAnsi="Century Gothic" w:cs="Arial"/>
          <w:sz w:val="20"/>
          <w:szCs w:val="20"/>
        </w:rPr>
        <w:tab/>
      </w:r>
      <w:r w:rsidRPr="009D2514">
        <w:rPr>
          <w:rFonts w:ascii="Century Gothic" w:eastAsia="Century Gothic" w:hAnsi="Century Gothic" w:cs="Arial"/>
          <w:sz w:val="20"/>
          <w:szCs w:val="20"/>
          <w:vertAlign w:val="superscript"/>
        </w:rPr>
        <w:t xml:space="preserve"> </w:t>
      </w:r>
      <w:r w:rsidR="00735564" w:rsidRPr="009D2514">
        <w:rPr>
          <w:rFonts w:ascii="Century Gothic" w:eastAsia="Century Gothic" w:hAnsi="Century Gothic" w:cs="Arial"/>
          <w:sz w:val="20"/>
          <w:szCs w:val="20"/>
        </w:rPr>
        <w:t xml:space="preserve"> </w:t>
      </w:r>
    </w:p>
    <w:p w14:paraId="147B1AFB" w14:textId="35543BB4" w:rsidR="00F7129D" w:rsidRPr="009D2514" w:rsidRDefault="00FE579B" w:rsidP="007C2067">
      <w:pPr>
        <w:tabs>
          <w:tab w:val="center" w:pos="4148"/>
          <w:tab w:val="center" w:pos="4678"/>
          <w:tab w:val="center" w:pos="5937"/>
        </w:tabs>
        <w:spacing w:after="134"/>
        <w:jc w:val="both"/>
        <w:rPr>
          <w:rFonts w:ascii="Century Gothic" w:eastAsia="Century Gothic" w:hAnsi="Century Gothic" w:cs="Arial"/>
          <w:sz w:val="20"/>
          <w:szCs w:val="20"/>
        </w:rPr>
      </w:pPr>
      <w:ins w:id="0" w:author="Agnieszka Chwiałkowska (WKB)" w:date="2025-10-29T21:33:00Z" w16du:dateUtc="2025-10-29T20:33:00Z">
        <w:r>
          <w:rPr>
            <w:rFonts w:ascii="Century Gothic" w:eastAsia="Century Gothic" w:hAnsi="Century Gothic" w:cs="Arial"/>
            <w:sz w:val="20"/>
            <w:szCs w:val="20"/>
          </w:rPr>
          <w:tab/>
        </w:r>
        <w:r>
          <w:rPr>
            <w:rFonts w:ascii="Century Gothic" w:eastAsia="Century Gothic" w:hAnsi="Century Gothic" w:cs="Arial"/>
            <w:sz w:val="20"/>
            <w:szCs w:val="20"/>
          </w:rPr>
          <w:tab/>
        </w:r>
        <w:r>
          <w:rPr>
            <w:rFonts w:ascii="Century Gothic" w:eastAsia="Century Gothic" w:hAnsi="Century Gothic" w:cs="Arial"/>
            <w:sz w:val="20"/>
            <w:szCs w:val="20"/>
          </w:rPr>
          <w:tab/>
        </w:r>
      </w:ins>
      <w:r w:rsidRPr="28FCF999">
        <w:rPr>
          <w:rFonts w:ascii="Century Gothic" w:eastAsia="Century Gothic" w:hAnsi="Century Gothic" w:cs="Arial"/>
          <w:sz w:val="20"/>
          <w:szCs w:val="20"/>
        </w:rPr>
        <w:t xml:space="preserve">Załącznik nr </w:t>
      </w:r>
      <w:r w:rsidR="054039A5" w:rsidRPr="28FCF999">
        <w:rPr>
          <w:rFonts w:ascii="Century Gothic" w:eastAsia="Century Gothic" w:hAnsi="Century Gothic" w:cs="Arial"/>
          <w:sz w:val="20"/>
          <w:szCs w:val="20"/>
        </w:rPr>
        <w:t>1.</w:t>
      </w:r>
      <w:r w:rsidR="757C3D25" w:rsidRPr="28FCF999">
        <w:rPr>
          <w:rFonts w:ascii="Century Gothic" w:eastAsia="Century Gothic" w:hAnsi="Century Gothic" w:cs="Arial"/>
          <w:sz w:val="20"/>
          <w:szCs w:val="20"/>
        </w:rPr>
        <w:t>1</w:t>
      </w:r>
      <w:r>
        <w:rPr>
          <w:rFonts w:ascii="Century Gothic" w:eastAsia="Century Gothic" w:hAnsi="Century Gothic" w:cs="Arial"/>
          <w:sz w:val="20"/>
          <w:szCs w:val="20"/>
        </w:rPr>
        <w:t xml:space="preserve"> do</w:t>
      </w:r>
      <w:r w:rsidR="5D2C7538">
        <w:rPr>
          <w:rFonts w:ascii="Century Gothic" w:eastAsia="Century Gothic" w:hAnsi="Century Gothic" w:cs="Arial"/>
          <w:sz w:val="20"/>
          <w:szCs w:val="20"/>
        </w:rPr>
        <w:t xml:space="preserve"> </w:t>
      </w:r>
      <w:r>
        <w:rPr>
          <w:rFonts w:ascii="Century Gothic" w:eastAsia="Century Gothic" w:hAnsi="Century Gothic" w:cs="Arial"/>
          <w:sz w:val="20"/>
          <w:szCs w:val="20"/>
        </w:rPr>
        <w:t>SIWZ</w:t>
      </w:r>
    </w:p>
    <w:p w14:paraId="503DA5FC" w14:textId="417F013A" w:rsidR="00FE579B" w:rsidRPr="009D2514" w:rsidRDefault="00FE579B" w:rsidP="28FCF999">
      <w:pPr>
        <w:spacing w:after="0"/>
        <w:jc w:val="center"/>
        <w:rPr>
          <w:rFonts w:ascii="Century Gothic" w:hAnsi="Century Gothic" w:cs="Arial"/>
          <w:sz w:val="20"/>
          <w:szCs w:val="20"/>
        </w:rPr>
      </w:pPr>
    </w:p>
    <w:p w14:paraId="025AD4AB" w14:textId="27007F50" w:rsidR="72B892FE" w:rsidRDefault="00D3476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  <w:r w:rsidRPr="00967239"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 xml:space="preserve">OŚWIADCZENIE O BRAKU </w:t>
      </w:r>
      <w:r>
        <w:rPr>
          <w:rFonts w:ascii="Century Gothic" w:hAnsi="Century Gothic" w:cs="Arial"/>
          <w:b/>
          <w:bCs/>
          <w:color w:val="000000" w:themeColor="text1"/>
          <w:sz w:val="24"/>
          <w:szCs w:val="24"/>
        </w:rPr>
        <w:t>PODSTAW WYKLUCZENIA</w:t>
      </w:r>
      <w:ins w:id="1" w:author="Agnieszka Chwiałkowska (WKB)" w:date="2025-10-29T23:16:00Z" w16du:dateUtc="2025-10-29T22:16:00Z">
        <w:r w:rsidR="00893259">
          <w:rPr>
            <w:rStyle w:val="FootnoteReference"/>
            <w:rFonts w:ascii="Century Gothic" w:hAnsi="Century Gothic" w:cs="Arial"/>
            <w:b/>
            <w:bCs/>
            <w:color w:val="000000" w:themeColor="text1"/>
            <w:sz w:val="24"/>
            <w:szCs w:val="24"/>
          </w:rPr>
          <w:footnoteReference w:id="2"/>
        </w:r>
      </w:ins>
    </w:p>
    <w:p w14:paraId="6B6A124B" w14:textId="6005163B" w:rsidR="00893259" w:rsidRDefault="00893259" w:rsidP="00FE579B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5ED19C1A" w14:textId="22CDFB92" w:rsidR="4B1719D7" w:rsidRPr="00967239" w:rsidRDefault="4B1719D7" w:rsidP="28FCF999">
      <w:pPr>
        <w:spacing w:after="0"/>
        <w:jc w:val="center"/>
        <w:rPr>
          <w:rFonts w:ascii="Century Gothic" w:hAnsi="Century Gothic" w:cs="Arial"/>
          <w:b/>
          <w:bCs/>
          <w:color w:val="000000" w:themeColor="text1"/>
          <w:sz w:val="24"/>
          <w:szCs w:val="24"/>
        </w:rPr>
      </w:pPr>
    </w:p>
    <w:p w14:paraId="3279FDFE" w14:textId="77777777" w:rsidR="00967239" w:rsidRDefault="00967239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1EA559B" w14:textId="22CF1500" w:rsidR="72B892FE" w:rsidRDefault="72B892FE" w:rsidP="28FCF999">
      <w:pPr>
        <w:spacing w:after="0"/>
        <w:rPr>
          <w:rFonts w:ascii="Century Gothic" w:hAnsi="Century Gothic" w:cs="Arial"/>
          <w:color w:val="000000" w:themeColor="text1"/>
          <w:sz w:val="20"/>
          <w:szCs w:val="20"/>
        </w:rPr>
      </w:pPr>
      <w:bookmarkStart w:id="3" w:name="_Hlk212670283"/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Nazwa Wykonawcy: ...............................................................</w:t>
      </w:r>
      <w:r>
        <w:br/>
      </w:r>
      <w:r w:rsidR="001B1DD0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adres 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siedziby: ......................................................................</w:t>
      </w:r>
      <w:r>
        <w:br/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NIP/REGON: ...........................................................................</w:t>
      </w:r>
    </w:p>
    <w:bookmarkEnd w:id="3"/>
    <w:p w14:paraId="2C55D850" w14:textId="77777777" w:rsidR="002245FC" w:rsidRDefault="002245FC" w:rsidP="00EF267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F4D78A1" w14:textId="7C8AD174" w:rsidR="4B1719D7" w:rsidRDefault="68D938D7" w:rsidP="04503F64">
      <w:pPr>
        <w:spacing w:before="120" w:after="0" w:line="276" w:lineRule="auto"/>
        <w:jc w:val="both"/>
        <w:rPr>
          <w:rFonts w:ascii="Century Gothic" w:hAnsi="Century Gothic" w:cs="Arial"/>
          <w:b/>
          <w:bCs/>
          <w:i/>
          <w:iCs/>
          <w:sz w:val="20"/>
          <w:szCs w:val="20"/>
        </w:rPr>
      </w:pPr>
      <w:r w:rsidRPr="04503F64">
        <w:rPr>
          <w:rFonts w:ascii="Century Gothic" w:hAnsi="Century Gothic" w:cs="Arial"/>
          <w:color w:val="000000" w:themeColor="text1"/>
          <w:sz w:val="20"/>
          <w:szCs w:val="20"/>
        </w:rPr>
        <w:t>Działając</w:t>
      </w:r>
      <w:r w:rsidR="566342F8"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 w imieniu </w:t>
      </w:r>
      <w:r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wyżej wskazanego </w:t>
      </w:r>
      <w:r w:rsidR="566342F8" w:rsidRPr="04503F64">
        <w:rPr>
          <w:rFonts w:ascii="Century Gothic" w:hAnsi="Century Gothic" w:cs="Arial"/>
          <w:color w:val="000000" w:themeColor="text1"/>
          <w:sz w:val="20"/>
          <w:szCs w:val="20"/>
        </w:rPr>
        <w:t>Wykonawcy</w:t>
      </w:r>
      <w:r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bookmarkStart w:id="4" w:name="_Hlk212670669"/>
      <w:r w:rsidR="041B9615" w:rsidRPr="04503F64">
        <w:rPr>
          <w:rFonts w:ascii="Century Gothic" w:hAnsi="Century Gothic" w:cs="Arial"/>
          <w:color w:val="000000" w:themeColor="text1"/>
          <w:sz w:val="20"/>
          <w:szCs w:val="20"/>
        </w:rPr>
        <w:t>w związku z</w:t>
      </w:r>
      <w:r w:rsidR="614BB7B3"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 postępowaniu przetargowym pn.</w:t>
      </w:r>
      <w:r w:rsidR="7C825D61" w:rsidRPr="04503F64">
        <w:rPr>
          <w:rFonts w:asciiTheme="minorHAnsi" w:eastAsiaTheme="minorEastAsia" w:hAnsiTheme="minorHAnsi" w:cstheme="minorBidi"/>
          <w:b/>
          <w:bCs/>
          <w:i/>
          <w:iCs/>
          <w:color w:val="000000" w:themeColor="text1"/>
          <w:sz w:val="20"/>
          <w:szCs w:val="20"/>
        </w:rPr>
        <w:t xml:space="preserve"> </w:t>
      </w:r>
      <w:r w:rsidR="675097D9" w:rsidRPr="04503F64">
        <w:rPr>
          <w:rFonts w:ascii="Century Gothic" w:eastAsia="Century Gothic" w:hAnsi="Century Gothic" w:cs="Century Gothic"/>
          <w:b/>
          <w:bCs/>
          <w:i/>
          <w:iCs/>
          <w:color w:val="000000" w:themeColor="text1"/>
          <w:sz w:val="20"/>
          <w:szCs w:val="20"/>
        </w:rPr>
        <w:t>„Dostawa, montaż i uruchomienie 5 turbin wiatrowych na potrzeby realizacji Projektu Farma wiatrowa Jenków”</w:t>
      </w:r>
      <w:r w:rsidR="614BB7B3" w:rsidRPr="04503F64">
        <w:rPr>
          <w:rFonts w:ascii="Century Gothic" w:hAnsi="Century Gothic" w:cs="Arial"/>
          <w:b/>
          <w:bCs/>
          <w:i/>
          <w:iCs/>
          <w:sz w:val="20"/>
          <w:szCs w:val="20"/>
        </w:rPr>
        <w:t xml:space="preserve"> </w:t>
      </w:r>
      <w:r w:rsidR="614BB7B3" w:rsidRPr="04503F64">
        <w:rPr>
          <w:rFonts w:ascii="Century Gothic" w:hAnsi="Century Gothic" w:cs="Arial"/>
          <w:sz w:val="20"/>
          <w:szCs w:val="20"/>
        </w:rPr>
        <w:t xml:space="preserve">(dalej jako </w:t>
      </w:r>
      <w:r w:rsidR="614BB7B3" w:rsidRPr="04503F64">
        <w:rPr>
          <w:rFonts w:ascii="Century Gothic" w:hAnsi="Century Gothic" w:cs="Arial"/>
          <w:b/>
          <w:bCs/>
          <w:i/>
          <w:iCs/>
          <w:sz w:val="20"/>
          <w:szCs w:val="20"/>
        </w:rPr>
        <w:t>„Przetarg</w:t>
      </w:r>
      <w:r w:rsidR="614BB7B3" w:rsidRPr="04503F64">
        <w:rPr>
          <w:rFonts w:ascii="Century Gothic" w:hAnsi="Century Gothic" w:cs="Arial"/>
          <w:sz w:val="20"/>
          <w:szCs w:val="20"/>
        </w:rPr>
        <w:t>”)</w:t>
      </w:r>
      <w:r w:rsidR="614BB7B3" w:rsidRPr="04503F64">
        <w:rPr>
          <w:rFonts w:ascii="Century Gothic" w:hAnsi="Century Gothic" w:cs="Arial"/>
          <w:b/>
          <w:bCs/>
          <w:i/>
          <w:iCs/>
          <w:sz w:val="20"/>
          <w:szCs w:val="20"/>
        </w:rPr>
        <w:t>”</w:t>
      </w:r>
      <w:r w:rsidR="566342F8"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, </w:t>
      </w:r>
      <w:bookmarkEnd w:id="4"/>
      <w:r w:rsidR="566342F8" w:rsidRPr="04503F64">
        <w:rPr>
          <w:rFonts w:ascii="Century Gothic" w:hAnsi="Century Gothic" w:cs="Arial"/>
          <w:color w:val="000000" w:themeColor="text1"/>
          <w:sz w:val="20"/>
          <w:szCs w:val="20"/>
        </w:rPr>
        <w:t>oświadczam, że</w:t>
      </w:r>
      <w:r w:rsidR="02C445EC"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7876DF0E" w:rsidRPr="04503F64">
        <w:rPr>
          <w:rFonts w:ascii="Century Gothic" w:hAnsi="Century Gothic" w:cs="Arial"/>
          <w:color w:val="000000" w:themeColor="text1"/>
          <w:sz w:val="20"/>
          <w:szCs w:val="20"/>
        </w:rPr>
        <w:t xml:space="preserve">wobec </w:t>
      </w:r>
      <w:r w:rsidR="02C445EC" w:rsidRPr="04503F64">
        <w:rPr>
          <w:rFonts w:ascii="Century Gothic" w:hAnsi="Century Gothic" w:cs="Arial"/>
          <w:color w:val="000000" w:themeColor="text1"/>
          <w:sz w:val="20"/>
          <w:szCs w:val="20"/>
        </w:rPr>
        <w:t>Wykonawc</w:t>
      </w:r>
      <w:r w:rsidR="7876DF0E" w:rsidRPr="04503F64">
        <w:rPr>
          <w:rFonts w:ascii="Century Gothic" w:hAnsi="Century Gothic" w:cs="Arial"/>
          <w:color w:val="000000" w:themeColor="text1"/>
          <w:sz w:val="20"/>
          <w:szCs w:val="20"/>
        </w:rPr>
        <w:t>y nie zachodzą podstawy do wykluczenia z Przetargu przewidziane przez Zamawiającego w SIWZ, tj.</w:t>
      </w:r>
      <w:r w:rsidR="566342F8" w:rsidRPr="04503F64">
        <w:rPr>
          <w:rFonts w:ascii="Century Gothic" w:hAnsi="Century Gothic" w:cs="Arial"/>
          <w:color w:val="000000" w:themeColor="text1"/>
          <w:sz w:val="20"/>
          <w:szCs w:val="20"/>
        </w:rPr>
        <w:t>:</w:t>
      </w:r>
    </w:p>
    <w:p w14:paraId="3FD3C118" w14:textId="21EC84C1" w:rsidR="00007972" w:rsidRDefault="00806D9D" w:rsidP="00C2286A">
      <w:pPr>
        <w:numPr>
          <w:ilvl w:val="0"/>
          <w:numId w:val="46"/>
        </w:numPr>
        <w:autoSpaceDE w:val="0"/>
        <w:autoSpaceDN w:val="0"/>
        <w:spacing w:before="120" w:after="120" w:line="276" w:lineRule="auto"/>
        <w:ind w:left="567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Wykonawca nie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pozosta</w:t>
      </w:r>
      <w:r w:rsidRPr="28FCF999">
        <w:rPr>
          <w:rFonts w:ascii="Century Gothic" w:eastAsia="Times New Roman" w:hAnsi="Century Gothic"/>
          <w:sz w:val="20"/>
          <w:szCs w:val="20"/>
        </w:rPr>
        <w:t>je</w:t>
      </w:r>
      <w:r w:rsidR="003C5D6E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w konflikcie interesów z Zamawiającym</w:t>
      </w:r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rozumianym jako</w:t>
      </w:r>
      <w:bookmarkStart w:id="5" w:name="_Hlk168501991"/>
      <w:r w:rsidR="00007972" w:rsidRPr="28FCF999">
        <w:rPr>
          <w:rFonts w:ascii="Century Gothic" w:eastAsia="Times New Roman" w:hAnsi="Century Gothic"/>
          <w:sz w:val="20"/>
          <w:szCs w:val="20"/>
        </w:rPr>
        <w:t xml:space="preserve">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na:</w:t>
      </w:r>
    </w:p>
    <w:p w14:paraId="4503D717" w14:textId="77777777" w:rsidR="00BF2939" w:rsidRDefault="00007972" w:rsidP="28FCF999">
      <w:pPr>
        <w:pStyle w:val="ListParagraph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uczestniczeniu w spółce jako wspólnik spółki cywilnej lub spółki osobowej, posiadaniu co najmniej 10% udziałów lub akcji w spółce (o ile niższy próg nie wynika z przepisów prawa),</w:t>
      </w:r>
    </w:p>
    <w:p w14:paraId="5BEDF38C" w14:textId="77777777" w:rsidR="00BF2939" w:rsidRPr="0055742A" w:rsidRDefault="00007972" w:rsidP="28FCF999">
      <w:pPr>
        <w:pStyle w:val="ListParagraph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</w:rPr>
      </w:pPr>
      <w:r w:rsidRPr="28FCF999">
        <w:rPr>
          <w:rFonts w:ascii="Century Gothic" w:eastAsia="Times New Roman" w:hAnsi="Century Gothic"/>
          <w:sz w:val="20"/>
          <w:szCs w:val="20"/>
        </w:rPr>
        <w:t>pełnieniu funkcji członka organu nadzorczego lub zarządzającego, prokurenta lub pełnomocnika,</w:t>
      </w:r>
    </w:p>
    <w:p w14:paraId="16B21B8C" w14:textId="77777777" w:rsidR="0055742A" w:rsidRPr="0055742A" w:rsidRDefault="00007972" w:rsidP="28FCF999">
      <w:pPr>
        <w:pStyle w:val="ListParagraph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  <w:rPrChange w:id="6" w:author="Unknown" w16du:dateUtc="2025-10-29T21:08:00Z">
            <w:rPr>
              <w:sz w:val="27"/>
              <w:szCs w:val="27"/>
            </w:rPr>
          </w:rPrChange>
        </w:rPr>
      </w:pPr>
      <w:r w:rsidRPr="28FCF999">
        <w:rPr>
          <w:rFonts w:ascii="Century Gothic" w:eastAsia="Times New Roman" w:hAnsi="Century Gothic"/>
          <w:sz w:val="20"/>
          <w:szCs w:val="20"/>
        </w:rPr>
        <w:t>pozostawaniu w związku małżeńskim, w stosunku pokrewieństwa lub powinowactwa w linii prostej, pokrewieństwa lub powinowactwa w linii bocznej do drugiego stopnia, lub związanie z tytułu przysposobienia, opieki</w:t>
      </w:r>
      <w:r w:rsidR="0055742A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r w:rsidR="0055742A" w:rsidRPr="28FCF999">
        <w:rPr>
          <w:rFonts w:ascii="Century Gothic" w:hAnsi="Century Gothic"/>
          <w:sz w:val="20"/>
          <w:szCs w:val="20"/>
        </w:rPr>
        <w:t>lub kurateli albo pozostawanie we wspólnym pożyciu z Wykonawcą, jego zastępcą prawnym lub członkami organów zarządzających lub organów nadzorczych Wykonawców ubiegających się o udzielenie zamówienia,</w:t>
      </w:r>
    </w:p>
    <w:p w14:paraId="1951E383" w14:textId="1FEE06D5" w:rsidR="0055742A" w:rsidRPr="0055742A" w:rsidRDefault="0055742A" w:rsidP="28FCF999">
      <w:pPr>
        <w:pStyle w:val="ListParagraph"/>
        <w:numPr>
          <w:ilvl w:val="2"/>
          <w:numId w:val="46"/>
        </w:numPr>
        <w:autoSpaceDE w:val="0"/>
        <w:autoSpaceDN w:val="0"/>
        <w:spacing w:before="120" w:after="120" w:line="276" w:lineRule="auto"/>
        <w:ind w:left="1134" w:hanging="567"/>
        <w:jc w:val="both"/>
        <w:rPr>
          <w:rFonts w:ascii="Century Gothic" w:eastAsia="Times New Roman" w:hAnsi="Century Gothic"/>
          <w:sz w:val="20"/>
          <w:szCs w:val="20"/>
          <w:rPrChange w:id="7" w:author="Unknown" w16du:dateUtc="2025-10-29T21:09:00Z">
            <w:rPr/>
          </w:rPrChange>
        </w:rPr>
      </w:pPr>
      <w:r w:rsidRPr="28FCF999">
        <w:rPr>
          <w:rFonts w:ascii="Century Gothic" w:hAnsi="Century Gothic"/>
          <w:sz w:val="20"/>
          <w:szCs w:val="20"/>
        </w:rPr>
        <w:t>pozostawaniu z Wykonawcą w takim stosunku prawnym lub faktycznym, że istnieje uzasadniona wątpliwość co do ich bezstronności lub niezależności w związku z Postępowaniem;</w:t>
      </w:r>
    </w:p>
    <w:p w14:paraId="35A93050" w14:textId="1E3B9D41" w:rsidR="009B52D0" w:rsidRDefault="00D36029" w:rsidP="28FCF999">
      <w:pPr>
        <w:pStyle w:val="ListParagraph"/>
        <w:numPr>
          <w:ilvl w:val="0"/>
          <w:numId w:val="46"/>
        </w:numPr>
        <w:spacing w:before="120" w:after="120" w:line="276" w:lineRule="auto"/>
        <w:ind w:left="567" w:hanging="567"/>
        <w:jc w:val="both"/>
        <w:rPr>
          <w:rFonts w:ascii="Century Gothic" w:hAnsi="Century Gothic"/>
          <w:sz w:val="20"/>
          <w:szCs w:val="20"/>
        </w:rPr>
      </w:pPr>
      <w:bookmarkStart w:id="8" w:name="_Hlk104363534"/>
      <w:bookmarkEnd w:id="5"/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</w:t>
      </w:r>
      <w:r w:rsidR="00EE3788">
        <w:rPr>
          <w:rFonts w:ascii="Century Gothic" w:hAnsi="Century Gothic" w:cs="Arial"/>
          <w:color w:val="000000" w:themeColor="text1"/>
          <w:sz w:val="20"/>
          <w:szCs w:val="20"/>
        </w:rPr>
        <w:t xml:space="preserve">okoliczności </w:t>
      </w:r>
      <w:r w:rsidR="00837C0B" w:rsidRPr="28FCF999">
        <w:rPr>
          <w:rFonts w:ascii="Century Gothic" w:eastAsia="Times New Roman" w:hAnsi="Century Gothic"/>
          <w:sz w:val="20"/>
          <w:szCs w:val="20"/>
        </w:rPr>
        <w:t>określon</w:t>
      </w:r>
      <w:r w:rsidR="00EE3788" w:rsidRPr="28FCF999">
        <w:rPr>
          <w:rFonts w:ascii="Century Gothic" w:eastAsia="Times New Roman" w:hAnsi="Century Gothic"/>
          <w:sz w:val="20"/>
          <w:szCs w:val="20"/>
        </w:rPr>
        <w:t>e</w:t>
      </w:r>
      <w:r w:rsidR="00837C0B" w:rsidRPr="28FCF999">
        <w:rPr>
          <w:rFonts w:ascii="Century Gothic" w:eastAsia="Times New Roman" w:hAnsi="Century Gothic"/>
          <w:sz w:val="20"/>
          <w:szCs w:val="20"/>
        </w:rPr>
        <w:t xml:space="preserve"> w</w:t>
      </w:r>
      <w:r w:rsidR="00837C0B" w:rsidRPr="28FCF999">
        <w:rPr>
          <w:rFonts w:ascii="Century Gothic" w:hAnsi="Century Gothic"/>
          <w:spacing w:val="2"/>
          <w:sz w:val="20"/>
          <w:szCs w:val="20"/>
          <w:shd w:val="clear" w:color="auto" w:fill="FFFFFF"/>
        </w:rPr>
        <w:t xml:space="preserve"> art. 5k </w:t>
      </w:r>
      <w:r w:rsidR="009B52D0" w:rsidRPr="28FCF999">
        <w:rPr>
          <w:rFonts w:ascii="Century Gothic" w:hAnsi="Century Gothic"/>
          <w:sz w:val="20"/>
          <w:szCs w:val="20"/>
        </w:rPr>
        <w:t>rozporządzenia Rady (UE) nr 833/2014 z dnia 31 lipca 2014 r. dotyczącego środków ograniczających w związku z działaniami Rosji destabilizującymi sytuację na Ukrainie (Dz. Urz. UE nr L 229 z 31.7.2014</w:t>
      </w:r>
      <w:r w:rsidR="009B52D0" w:rsidRPr="009B52D0">
        <w:rPr>
          <w:rFonts w:ascii="Century Gothic" w:hAnsi="Century Gothic"/>
          <w:sz w:val="20"/>
          <w:szCs w:val="20"/>
        </w:rPr>
        <w:t>, str. 1)</w:t>
      </w:r>
      <w:r w:rsidR="009B52D0">
        <w:rPr>
          <w:rFonts w:ascii="Century Gothic" w:hAnsi="Century Gothic"/>
          <w:sz w:val="20"/>
          <w:szCs w:val="20"/>
        </w:rPr>
        <w:t>;</w:t>
      </w:r>
    </w:p>
    <w:p w14:paraId="1E0EAAF6" w14:textId="3B227C4C" w:rsidR="005A0DEC" w:rsidRPr="00215BA0" w:rsidRDefault="009B52D0" w:rsidP="28FCF999">
      <w:pPr>
        <w:pStyle w:val="ListParagraph"/>
        <w:numPr>
          <w:ilvl w:val="0"/>
          <w:numId w:val="46"/>
        </w:numPr>
        <w:spacing w:line="276" w:lineRule="auto"/>
        <w:ind w:left="567" w:hanging="567"/>
        <w:jc w:val="both"/>
        <w:rPr>
          <w:rFonts w:ascii="Century Gothic" w:eastAsia="Times New Roman" w:hAnsi="Century Gothic" w:cstheme="majorBidi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w stosunku do Wykonawcy nie zachodzą okoliczności </w:t>
      </w:r>
      <w:r w:rsidRPr="28FCF999">
        <w:rPr>
          <w:rFonts w:ascii="Century Gothic" w:eastAsia="Times New Roman" w:hAnsi="Century Gothic"/>
          <w:sz w:val="20"/>
          <w:szCs w:val="20"/>
        </w:rPr>
        <w:t>określone w</w:t>
      </w:r>
      <w:r w:rsidR="00436CE8" w:rsidRPr="28FCF999">
        <w:rPr>
          <w:rFonts w:ascii="Century Gothic" w:eastAsia="Times New Roman" w:hAnsi="Century Gothic"/>
          <w:sz w:val="20"/>
          <w:szCs w:val="20"/>
        </w:rPr>
        <w:t xml:space="preserve"> </w:t>
      </w:r>
      <w:bookmarkEnd w:id="8"/>
      <w:r w:rsidR="003D4DFA" w:rsidRPr="28FCF999">
        <w:rPr>
          <w:rFonts w:ascii="Century Gothic" w:hAnsi="Century Gothic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 U. z 2022 r. poz. 853, ze zm.)</w:t>
      </w:r>
      <w:r w:rsidR="00C2286A" w:rsidRPr="28FCF999">
        <w:rPr>
          <w:rFonts w:ascii="Century Gothic" w:eastAsia="Times New Roman" w:hAnsi="Century Gothic"/>
          <w:sz w:val="20"/>
          <w:szCs w:val="20"/>
        </w:rPr>
        <w:t>.</w:t>
      </w:r>
    </w:p>
    <w:p w14:paraId="3148DD5E" w14:textId="77777777" w:rsidR="00FD5295" w:rsidRPr="00436CE8" w:rsidRDefault="00FD5295" w:rsidP="28FCF999">
      <w:pPr>
        <w:pStyle w:val="ListParagraph"/>
        <w:spacing w:line="276" w:lineRule="auto"/>
        <w:ind w:left="567"/>
        <w:jc w:val="both"/>
        <w:rPr>
          <w:rFonts w:ascii="Century Gothic" w:hAnsi="Century Gothic"/>
          <w:sz w:val="20"/>
          <w:szCs w:val="20"/>
          <w:rPrChange w:id="9" w:author="Unknown" w16du:dateUtc="2025-10-29T21:20:00Z">
            <w:rPr>
              <w:rFonts w:ascii="Century Gothic" w:eastAsia="Times New Roman" w:hAnsi="Century Gothic" w:cstheme="majorBidi"/>
              <w:sz w:val="20"/>
              <w:szCs w:val="20"/>
            </w:rPr>
          </w:rPrChange>
        </w:rPr>
      </w:pPr>
    </w:p>
    <w:p w14:paraId="7FD968D2" w14:textId="4BFED26C" w:rsidR="008F0023" w:rsidRPr="007C486E" w:rsidRDefault="72B892FE" w:rsidP="28FCF999">
      <w:pPr>
        <w:spacing w:after="0"/>
        <w:rPr>
          <w:rFonts w:ascii="Century Gothic" w:hAnsi="Century Gothic" w:cs="Arial"/>
          <w:b/>
          <w:bCs/>
          <w:color w:val="000000" w:themeColor="text1"/>
          <w:sz w:val="20"/>
          <w:szCs w:val="20"/>
        </w:rPr>
      </w:pPr>
      <w:r>
        <w:br/>
      </w:r>
      <w:r>
        <w:br/>
      </w:r>
      <w:r>
        <w:br/>
      </w:r>
      <w:r w:rsidR="008F0023" w:rsidRPr="28FCF999">
        <w:rPr>
          <w:rFonts w:ascii="Century Gothic" w:hAnsi="Century Gothic" w:cs="Arial"/>
          <w:b/>
          <w:bCs/>
          <w:color w:val="000000" w:themeColor="text1"/>
          <w:sz w:val="20"/>
          <w:szCs w:val="20"/>
        </w:rPr>
        <w:t>Klauzula RODO</w:t>
      </w:r>
    </w:p>
    <w:p w14:paraId="529737A6" w14:textId="77777777" w:rsidR="008F0023" w:rsidRDefault="008F0023" w:rsidP="008F0023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C27FB6E" w14:textId="2DA44A60" w:rsidR="00C2286A" w:rsidRDefault="004834ED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Dodatkowo o</w:t>
      </w:r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>świadczam, że zapoznałem/-</w:t>
      </w:r>
      <w:proofErr w:type="spellStart"/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>am</w:t>
      </w:r>
      <w:proofErr w:type="spellEnd"/>
      <w:r w:rsidR="008F0023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 się z informacją o przetwarzaniu danych osobowych przekazaną przez Zamawiającego w związku z postępowaniem przetargowym, zgodnie z Rozporządzeniem Parlamentu Europejskiego i Rady (UE) 2016/679 (RODO).</w:t>
      </w:r>
    </w:p>
    <w:p w14:paraId="2E1FE4C7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3BDD1A" w14:textId="77777777" w:rsidR="00C2286A" w:rsidRDefault="00C2286A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65A6AE08" w14:textId="3A643D74" w:rsidR="00641CF9" w:rsidRPr="00641CF9" w:rsidRDefault="00641CF9" w:rsidP="28FCF999">
      <w:pPr>
        <w:spacing w:before="120" w:after="120" w:line="276" w:lineRule="auto"/>
        <w:jc w:val="both"/>
        <w:rPr>
          <w:rFonts w:ascii="Century Gothic" w:hAnsi="Century Gothic" w:cs="Arial"/>
          <w:sz w:val="20"/>
          <w:szCs w:val="20"/>
          <w:rPrChange w:id="10" w:author="Unknown" w16du:dateUtc="2025-10-29T21:26:00Z">
            <w:rPr>
              <w:rFonts w:ascii="Arial" w:hAnsi="Arial" w:cs="Arial"/>
              <w:sz w:val="21"/>
              <w:szCs w:val="21"/>
            </w:rPr>
          </w:rPrChange>
        </w:rPr>
      </w:pPr>
      <w:r w:rsidRPr="28FCF999">
        <w:rPr>
          <w:rFonts w:ascii="Century Gothic" w:hAnsi="Century Gothic" w:cs="Arial"/>
          <w:sz w:val="20"/>
          <w:szCs w:val="20"/>
        </w:rPr>
        <w:t xml:space="preserve">Oświadczam, </w:t>
      </w:r>
      <w:bookmarkStart w:id="11" w:name="_Hlk212673531"/>
      <w:r w:rsidRPr="28FCF999">
        <w:rPr>
          <w:rFonts w:ascii="Century Gothic" w:hAnsi="Century Gothic" w:cs="Arial"/>
          <w:sz w:val="20"/>
          <w:szCs w:val="20"/>
        </w:rPr>
        <w:t xml:space="preserve">że wszystkie informacje podane powyżej są aktualne </w:t>
      </w:r>
      <w:r>
        <w:br/>
      </w:r>
      <w:r w:rsidRPr="28FCF999">
        <w:rPr>
          <w:rFonts w:ascii="Century Gothic" w:hAnsi="Century Gothic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bookmarkEnd w:id="11"/>
    </w:p>
    <w:p w14:paraId="6885D97E" w14:textId="77777777" w:rsidR="00641CF9" w:rsidRPr="008F0023" w:rsidRDefault="00641CF9" w:rsidP="28FCF999">
      <w:pPr>
        <w:spacing w:after="0"/>
        <w:jc w:val="both"/>
        <w:rPr>
          <w:rFonts w:ascii="Century Gothic" w:hAnsi="Century Gothic" w:cs="Arial"/>
          <w:color w:val="000000" w:themeColor="text1"/>
        </w:rPr>
      </w:pPr>
    </w:p>
    <w:p w14:paraId="0CF9045D" w14:textId="77777777" w:rsidR="002245FC" w:rsidRDefault="002245FC" w:rsidP="28FCF999">
      <w:pPr>
        <w:spacing w:after="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6EF1EE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1AE1787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0C9A5388" w14:textId="77777777" w:rsidR="002245FC" w:rsidRDefault="002245FC" w:rsidP="4B1719D7">
      <w:pPr>
        <w:spacing w:after="0"/>
        <w:jc w:val="center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2E9FF8F6" w14:textId="43BDC14E" w:rsidR="4B1719D7" w:rsidRDefault="00B711E6" w:rsidP="28FCF999">
      <w:pPr>
        <w:spacing w:after="0"/>
        <w:jc w:val="right"/>
        <w:rPr>
          <w:rFonts w:ascii="Century Gothic" w:hAnsi="Century Gothic" w:cs="Arial"/>
          <w:color w:val="000000" w:themeColor="text1"/>
          <w:sz w:val="20"/>
          <w:szCs w:val="20"/>
        </w:rPr>
      </w:pP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>………………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................................................................</w:t>
      </w:r>
      <w:r w:rsidR="4B1719D7">
        <w:br/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 (</w:t>
      </w:r>
      <w:r w:rsidRPr="28FCF999">
        <w:rPr>
          <w:rFonts w:ascii="Century Gothic" w:hAnsi="Century Gothic" w:cs="Arial"/>
          <w:color w:val="000000" w:themeColor="text1"/>
          <w:sz w:val="20"/>
          <w:szCs w:val="20"/>
        </w:rPr>
        <w:t xml:space="preserve">miejscowość, data i </w:t>
      </w:r>
      <w:r w:rsidR="72B892FE" w:rsidRPr="28FCF999">
        <w:rPr>
          <w:rFonts w:ascii="Century Gothic" w:hAnsi="Century Gothic" w:cs="Arial"/>
          <w:color w:val="000000" w:themeColor="text1"/>
          <w:sz w:val="20"/>
          <w:szCs w:val="20"/>
        </w:rPr>
        <w:t>podpis osoby upoważnionej)</w:t>
      </w:r>
    </w:p>
    <w:sectPr w:rsidR="4B1719D7" w:rsidSect="00915AC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440" w:right="2042" w:bottom="1440" w:left="1416" w:header="708" w:footer="708" w:gutter="0"/>
      <w:cols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5182C" w14:textId="77777777" w:rsidR="00B870D9" w:rsidRDefault="00B870D9" w:rsidP="00915AC0">
      <w:pPr>
        <w:spacing w:after="0" w:line="240" w:lineRule="auto"/>
      </w:pPr>
      <w:r>
        <w:separator/>
      </w:r>
    </w:p>
  </w:endnote>
  <w:endnote w:type="continuationSeparator" w:id="0">
    <w:p w14:paraId="0B7598BF" w14:textId="77777777" w:rsidR="00B870D9" w:rsidRDefault="00B870D9" w:rsidP="00915AC0">
      <w:pPr>
        <w:spacing w:after="0" w:line="240" w:lineRule="auto"/>
      </w:pPr>
      <w:r>
        <w:continuationSeparator/>
      </w:r>
    </w:p>
  </w:endnote>
  <w:endnote w:type="continuationNotice" w:id="1">
    <w:p w14:paraId="55562188" w14:textId="77777777" w:rsidR="00B870D9" w:rsidRDefault="00B870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1BD4B" w14:textId="77777777" w:rsidR="00D473EC" w:rsidRDefault="00D47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41" w:rightFromText="141" w:vertAnchor="text" w:horzAnchor="margin" w:tblpY="5588"/>
      <w:tblW w:w="4691" w:type="dxa"/>
      <w:tblLook w:val="04A0" w:firstRow="1" w:lastRow="0" w:firstColumn="1" w:lastColumn="0" w:noHBand="0" w:noVBand="1"/>
    </w:tblPr>
    <w:tblGrid>
      <w:gridCol w:w="4691"/>
    </w:tblGrid>
    <w:tr w:rsidR="00803837" w14:paraId="75819CCF" w14:textId="77777777" w:rsidTr="30D21743">
      <w:trPr>
        <w:trHeight w:val="20"/>
      </w:trPr>
      <w:tc>
        <w:tcPr>
          <w:tcW w:w="4691" w:type="dxa"/>
        </w:tcPr>
        <w:p w14:paraId="3C6B2545" w14:textId="5A80A8C4" w:rsidR="00803837" w:rsidRPr="005572DF" w:rsidRDefault="00803837" w:rsidP="00765C17">
          <w:pPr>
            <w:spacing w:after="3"/>
            <w:ind w:right="2"/>
            <w:rPr>
              <w:sz w:val="28"/>
              <w:szCs w:val="28"/>
            </w:rPr>
          </w:pPr>
        </w:p>
      </w:tc>
    </w:tr>
  </w:tbl>
  <w:p w14:paraId="73699A14" w14:textId="4FE9A7DC" w:rsidR="00915AC0" w:rsidRPr="009D2514" w:rsidRDefault="00915AC0" w:rsidP="14D9CE97">
    <w:pPr>
      <w:spacing w:after="0"/>
      <w:jc w:val="center"/>
      <w:rPr>
        <w:rFonts w:ascii="Century Gothic" w:eastAsia="Century Gothic" w:hAnsi="Century Gothic" w:cs="Century Gothic"/>
        <w:color w:val="000000" w:themeColor="tex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8877B" w14:textId="77777777" w:rsidR="00D473EC" w:rsidRDefault="00D47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B8FF4" w14:textId="77777777" w:rsidR="00B870D9" w:rsidRDefault="00B870D9" w:rsidP="00915AC0">
      <w:pPr>
        <w:spacing w:after="0" w:line="240" w:lineRule="auto"/>
      </w:pPr>
      <w:r>
        <w:separator/>
      </w:r>
    </w:p>
  </w:footnote>
  <w:footnote w:type="continuationSeparator" w:id="0">
    <w:p w14:paraId="2A0E7A8B" w14:textId="77777777" w:rsidR="00B870D9" w:rsidRDefault="00B870D9" w:rsidP="00915AC0">
      <w:pPr>
        <w:spacing w:after="0" w:line="240" w:lineRule="auto"/>
      </w:pPr>
      <w:r>
        <w:continuationSeparator/>
      </w:r>
    </w:p>
  </w:footnote>
  <w:footnote w:type="continuationNotice" w:id="1">
    <w:p w14:paraId="2F8BAC95" w14:textId="77777777" w:rsidR="00B870D9" w:rsidRDefault="00B870D9">
      <w:pPr>
        <w:spacing w:after="0" w:line="240" w:lineRule="auto"/>
      </w:pPr>
    </w:p>
  </w:footnote>
  <w:footnote w:id="2">
    <w:p w14:paraId="72456758" w14:textId="4967255A" w:rsidR="00893259" w:rsidRDefault="00893259" w:rsidP="28FCF999">
      <w:pPr>
        <w:pStyle w:val="FootnoteText"/>
        <w:jc w:val="both"/>
      </w:pPr>
      <w:ins w:id="2" w:author="Agnieszka Chwiałkowska (WKB)" w:date="2025-10-29T23:16:00Z" w16du:dateUtc="2025-10-29T22:16:00Z">
        <w:r>
          <w:rPr>
            <w:rStyle w:val="FootnoteReference"/>
          </w:rPr>
          <w:footnoteRef/>
        </w:r>
      </w:ins>
      <w:r w:rsidR="5A9B9F24">
        <w:t xml:space="preserve"> </w:t>
      </w:r>
      <w:r w:rsidR="5A9B9F24" w:rsidRPr="00893259">
        <w:rPr>
          <w:rFonts w:ascii="Century Gothic" w:hAnsi="Century Gothic"/>
        </w:rPr>
        <w:t>W przypadku Wykonawców wspólnie ubiegających się o zamówienie, oświadczenie o braku podstaw wykluczenia składa każdy z Wykonawców.</w:t>
      </w:r>
      <w:r w:rsidR="5A9B9F24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5DDB2" w14:textId="77777777" w:rsidR="00D473EC" w:rsidRDefault="00D47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2A890" w14:textId="77777777" w:rsidR="00C73D5A" w:rsidRDefault="00C73D5A" w:rsidP="00C73D5A">
    <w:pPr>
      <w:spacing w:after="0" w:line="284" w:lineRule="auto"/>
      <w:ind w:left="2006" w:right="4798"/>
      <w:rPr>
        <w:sz w:val="18"/>
        <w:szCs w:val="18"/>
      </w:rPr>
    </w:pPr>
    <w:r w:rsidRPr="0092238D"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F1ED06F" wp14:editId="1C2EFAB6">
              <wp:simplePos x="0" y="0"/>
              <wp:positionH relativeFrom="column">
                <wp:posOffset>-736600</wp:posOffset>
              </wp:positionH>
              <wp:positionV relativeFrom="paragraph">
                <wp:posOffset>328295</wp:posOffset>
              </wp:positionV>
              <wp:extent cx="1028700" cy="342900"/>
              <wp:effectExtent l="0" t="0" r="0" b="0"/>
              <wp:wrapNone/>
              <wp:docPr id="2105" name="Group 210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28700" cy="342900"/>
                        <a:chOff x="0" y="0"/>
                        <a:chExt cx="1367663" cy="533400"/>
                      </a:xfrm>
                    </wpg:grpSpPr>
                    <pic:pic xmlns:pic="http://schemas.openxmlformats.org/drawingml/2006/picture">
                      <pic:nvPicPr>
                        <pic:cNvPr id="7" name="Picture 7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67663" cy="53340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32105" y="36321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EB015F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432105" y="321309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2A07AC5" w14:textId="77777777" w:rsidR="00C73D5A" w:rsidRDefault="00C73D5A" w:rsidP="00C73D5A">
                            <w: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F1ED06F" id="Group 2105" o:spid="_x0000_s1026" style="position:absolute;left:0;text-align:left;margin-left:-58pt;margin-top:25.85pt;width:81pt;height:27pt;z-index:251658240;mso-width-relative:margin;mso-height-relative:margin" coordsize="13676,53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style="position:absolute;width:1367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">
                <v:imagedata r:id="rId2" o:title=""/>
              </v:shape>
              <v:rect id="Rectangle 8" o:spid="_x0000_s1028" style="position:absolute;left:4321;top:36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<v:textbox inset="0,0,0,0">
                  <w:txbxContent>
                    <w:p w14:paraId="60EB015F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  <v:rect id="Rectangle 9" o:spid="_x0000_s1029" style="position:absolute;left:4321;top:32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" filled="f" stroked="f">
                <v:textbox inset="0,0,0,0">
                  <w:txbxContent>
                    <w:p w14:paraId="32A07AC5" w14:textId="77777777" w:rsidR="00C73D5A" w:rsidRDefault="00C73D5A" w:rsidP="00C73D5A">
                      <w:r>
                        <w:t xml:space="preserve"> </w:t>
                      </w:r>
                    </w:p>
                  </w:txbxContent>
                </v:textbox>
              </v:rect>
            </v:group>
          </w:pict>
        </mc:Fallback>
      </mc:AlternateContent>
    </w:r>
    <w:r w:rsidRPr="00986029">
      <w:rPr>
        <w:noProof/>
      </w:rPr>
      <w:drawing>
        <wp:anchor distT="0" distB="0" distL="114300" distR="114300" simplePos="0" relativeHeight="251658241" behindDoc="0" locked="0" layoutInCell="1" allowOverlap="1" wp14:anchorId="5154CE11" wp14:editId="3D7233A0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648575" cy="664210"/>
          <wp:effectExtent l="0" t="0" r="9525" b="2540"/>
          <wp:wrapSquare wrapText="bothSides"/>
          <wp:docPr id="698410578" name="Obraz 698410578" descr="C:\Users\mwnuk\AppData\Local\Microsoft\Windows\INetCache\Content.Outlook\RVZ9P59X\KPO_barwy RP_NextGenerationEU_BGK_poziom_zestawienie_podstawowe_- penokolorowe (00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wnuk\AppData\Local\Microsoft\Windows\INetCache\Content.Outlook\RVZ9P59X\KPO_barwy RP_NextGenerationEU_BGK_poziom_zestawienie_podstawowe_- penokolorowe (002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857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238D">
      <w:rPr>
        <w:rFonts w:ascii="Century Gothic" w:eastAsia="Century Gothic" w:hAnsi="Century Gothic" w:cs="Century Gothic"/>
        <w:b/>
        <w:color w:val="003399"/>
        <w:sz w:val="18"/>
        <w:szCs w:val="18"/>
      </w:rPr>
      <w:t xml:space="preserve"> </w:t>
    </w:r>
  </w:p>
  <w:p w14:paraId="025983B8" w14:textId="77777777" w:rsidR="00C73D5A" w:rsidRDefault="00C73D5A" w:rsidP="00C73D5A">
    <w:pPr>
      <w:pStyle w:val="Header"/>
    </w:pPr>
  </w:p>
  <w:p w14:paraId="5E14D9E6" w14:textId="0E57FF54" w:rsidR="007C2067" w:rsidRPr="00C73D5A" w:rsidRDefault="007C2067" w:rsidP="00C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23398" w14:textId="77777777" w:rsidR="00D473EC" w:rsidRDefault="00D47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575BF"/>
    <w:multiLevelType w:val="hybridMultilevel"/>
    <w:tmpl w:val="EB244FDC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F752F"/>
    <w:multiLevelType w:val="hybridMultilevel"/>
    <w:tmpl w:val="F64EB9A2"/>
    <w:lvl w:ilvl="0" w:tplc="A7A281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0561BB"/>
    <w:multiLevelType w:val="hybridMultilevel"/>
    <w:tmpl w:val="258AA4C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B51DC8"/>
    <w:multiLevelType w:val="hybridMultilevel"/>
    <w:tmpl w:val="39A6E82A"/>
    <w:lvl w:ilvl="0" w:tplc="7FEE40BC">
      <w:start w:val="1"/>
      <w:numFmt w:val="decimal"/>
      <w:lvlText w:val="%1."/>
      <w:lvlJc w:val="left"/>
      <w:pPr>
        <w:ind w:left="360" w:hanging="360"/>
      </w:pPr>
      <w:rPr>
        <w:rFonts w:ascii="Century Gothic" w:eastAsia="Calibri" w:hAnsi="Century Gothic" w:cstheme="majorBidi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CEE97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321CD4D4">
      <w:start w:val="1"/>
      <w:numFmt w:val="lowerRoman"/>
      <w:lvlText w:val="(%6)"/>
      <w:lvlJc w:val="left"/>
      <w:pPr>
        <w:ind w:left="4860" w:hanging="720"/>
      </w:pPr>
      <w:rPr>
        <w:rFonts w:hint="default"/>
        <w:b w:val="0"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73AF9"/>
    <w:multiLevelType w:val="multilevel"/>
    <w:tmpl w:val="5D2CC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17EC8"/>
    <w:multiLevelType w:val="hybridMultilevel"/>
    <w:tmpl w:val="1C9CDE88"/>
    <w:lvl w:ilvl="0" w:tplc="CA10866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71C4D"/>
    <w:multiLevelType w:val="hybridMultilevel"/>
    <w:tmpl w:val="B5503E64"/>
    <w:lvl w:ilvl="0" w:tplc="7206D7D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2ED0754"/>
    <w:multiLevelType w:val="hybridMultilevel"/>
    <w:tmpl w:val="AC0AA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5024"/>
    <w:multiLevelType w:val="hybridMultilevel"/>
    <w:tmpl w:val="5C4AE26C"/>
    <w:lvl w:ilvl="0" w:tplc="2A0C9CF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5D1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344ABF"/>
    <w:multiLevelType w:val="hybridMultilevel"/>
    <w:tmpl w:val="CAEEC2A2"/>
    <w:lvl w:ilvl="0" w:tplc="9844EE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A61AC"/>
    <w:multiLevelType w:val="hybridMultilevel"/>
    <w:tmpl w:val="AFB8D360"/>
    <w:lvl w:ilvl="0" w:tplc="9BA46FC8">
      <w:start w:val="1"/>
      <w:numFmt w:val="bullet"/>
      <w:lvlText w:val=""/>
      <w:lvlJc w:val="left"/>
      <w:pPr>
        <w:tabs>
          <w:tab w:val="num" w:pos="900"/>
        </w:tabs>
        <w:ind w:left="540" w:hanging="360"/>
      </w:pPr>
      <w:rPr>
        <w:rFonts w:ascii="Symbol" w:hAnsi="Symbol" w:hint="default"/>
      </w:rPr>
    </w:lvl>
    <w:lvl w:ilvl="1" w:tplc="ABFA2564">
      <w:numFmt w:val="decimal"/>
      <w:lvlText w:val=""/>
      <w:lvlJc w:val="left"/>
      <w:pPr>
        <w:ind w:left="0" w:firstLine="0"/>
      </w:pPr>
    </w:lvl>
    <w:lvl w:ilvl="2" w:tplc="F5A0810A">
      <w:numFmt w:val="decimal"/>
      <w:lvlText w:val=""/>
      <w:lvlJc w:val="left"/>
      <w:pPr>
        <w:ind w:left="0" w:firstLine="0"/>
      </w:pPr>
    </w:lvl>
    <w:lvl w:ilvl="3" w:tplc="E8B4C6FE">
      <w:numFmt w:val="decimal"/>
      <w:lvlText w:val=""/>
      <w:lvlJc w:val="left"/>
      <w:pPr>
        <w:ind w:left="0" w:firstLine="0"/>
      </w:pPr>
    </w:lvl>
    <w:lvl w:ilvl="4" w:tplc="7EF0332C">
      <w:numFmt w:val="decimal"/>
      <w:lvlText w:val=""/>
      <w:lvlJc w:val="left"/>
      <w:pPr>
        <w:ind w:left="0" w:firstLine="0"/>
      </w:pPr>
    </w:lvl>
    <w:lvl w:ilvl="5" w:tplc="90A6AE12">
      <w:numFmt w:val="decimal"/>
      <w:lvlText w:val=""/>
      <w:lvlJc w:val="left"/>
      <w:pPr>
        <w:ind w:left="0" w:firstLine="0"/>
      </w:pPr>
    </w:lvl>
    <w:lvl w:ilvl="6" w:tplc="7F7C2802">
      <w:numFmt w:val="decimal"/>
      <w:lvlText w:val=""/>
      <w:lvlJc w:val="left"/>
      <w:pPr>
        <w:ind w:left="0" w:firstLine="0"/>
      </w:pPr>
    </w:lvl>
    <w:lvl w:ilvl="7" w:tplc="4DD2F4D4">
      <w:numFmt w:val="decimal"/>
      <w:lvlText w:val=""/>
      <w:lvlJc w:val="left"/>
      <w:pPr>
        <w:ind w:left="0" w:firstLine="0"/>
      </w:pPr>
    </w:lvl>
    <w:lvl w:ilvl="8" w:tplc="FC029B6A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28B84C3D"/>
    <w:multiLevelType w:val="hybridMultilevel"/>
    <w:tmpl w:val="F08C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D7745"/>
    <w:multiLevelType w:val="hybridMultilevel"/>
    <w:tmpl w:val="3230B1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E6346"/>
    <w:multiLevelType w:val="hybridMultilevel"/>
    <w:tmpl w:val="0EA2E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556D3"/>
    <w:multiLevelType w:val="multilevel"/>
    <w:tmpl w:val="370053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180"/>
      </w:pPr>
    </w:lvl>
  </w:abstractNum>
  <w:abstractNum w:abstractNumId="16" w15:restartNumberingAfterBreak="0">
    <w:nsid w:val="31BC319F"/>
    <w:multiLevelType w:val="hybridMultilevel"/>
    <w:tmpl w:val="0F045C36"/>
    <w:lvl w:ilvl="0" w:tplc="EB7EFC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E0E0F"/>
    <w:multiLevelType w:val="hybridMultilevel"/>
    <w:tmpl w:val="DCAAE6F4"/>
    <w:lvl w:ilvl="0" w:tplc="C6A8A7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AA5136"/>
    <w:multiLevelType w:val="hybridMultilevel"/>
    <w:tmpl w:val="2E46990A"/>
    <w:lvl w:ilvl="0" w:tplc="74AC5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9D313B"/>
    <w:multiLevelType w:val="hybridMultilevel"/>
    <w:tmpl w:val="30DA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A4DE5"/>
    <w:multiLevelType w:val="hybridMultilevel"/>
    <w:tmpl w:val="99E2E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E145A5"/>
    <w:multiLevelType w:val="hybridMultilevel"/>
    <w:tmpl w:val="41A23F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2368C2"/>
    <w:multiLevelType w:val="hybridMultilevel"/>
    <w:tmpl w:val="3230B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03FCD"/>
    <w:multiLevelType w:val="multilevel"/>
    <w:tmpl w:val="B1E2A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E63868"/>
    <w:multiLevelType w:val="hybridMultilevel"/>
    <w:tmpl w:val="29366E3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0C9CF2">
      <w:start w:val="1"/>
      <w:numFmt w:val="decimal"/>
      <w:lvlText w:val="%2."/>
      <w:lvlJc w:val="left"/>
      <w:pPr>
        <w:ind w:left="78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551AF"/>
    <w:multiLevelType w:val="hybridMultilevel"/>
    <w:tmpl w:val="9A0410DA"/>
    <w:lvl w:ilvl="0" w:tplc="749ADB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D93307"/>
    <w:multiLevelType w:val="hybridMultilevel"/>
    <w:tmpl w:val="6C627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867C3"/>
    <w:multiLevelType w:val="hybridMultilevel"/>
    <w:tmpl w:val="FCCE3706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0940D2E"/>
    <w:multiLevelType w:val="hybridMultilevel"/>
    <w:tmpl w:val="E1DA100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D072D2"/>
    <w:multiLevelType w:val="hybridMultilevel"/>
    <w:tmpl w:val="530C72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584F"/>
    <w:multiLevelType w:val="hybridMultilevel"/>
    <w:tmpl w:val="7A5CB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B7494F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D3F6A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592A6FBB"/>
    <w:multiLevelType w:val="hybridMultilevel"/>
    <w:tmpl w:val="1BF866DE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416F"/>
    <w:multiLevelType w:val="multilevel"/>
    <w:tmpl w:val="034E3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560C94"/>
    <w:multiLevelType w:val="hybridMultilevel"/>
    <w:tmpl w:val="2C341CD2"/>
    <w:lvl w:ilvl="0" w:tplc="FFFFFFFF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7">
      <w:start w:val="1"/>
      <w:numFmt w:val="lowerLetter"/>
      <w:lvlText w:val="%2)"/>
      <w:lvlJc w:val="left"/>
      <w:pPr>
        <w:ind w:left="177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9FA84C"/>
    <w:multiLevelType w:val="multilevel"/>
    <w:tmpl w:val="37005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36" w15:restartNumberingAfterBreak="0">
    <w:nsid w:val="5EFB037A"/>
    <w:multiLevelType w:val="multilevel"/>
    <w:tmpl w:val="3CDE7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1FA007B"/>
    <w:multiLevelType w:val="hybridMultilevel"/>
    <w:tmpl w:val="271E25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9921C1"/>
    <w:multiLevelType w:val="hybridMultilevel"/>
    <w:tmpl w:val="39283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810E79"/>
    <w:multiLevelType w:val="hybridMultilevel"/>
    <w:tmpl w:val="896A3AAE"/>
    <w:lvl w:ilvl="0" w:tplc="72465BFC">
      <w:start w:val="1"/>
      <w:numFmt w:val="decimal"/>
      <w:lvlText w:val="%1."/>
      <w:lvlJc w:val="left"/>
      <w:pPr>
        <w:ind w:left="720" w:hanging="360"/>
      </w:pPr>
    </w:lvl>
    <w:lvl w:ilvl="1" w:tplc="392E2926">
      <w:start w:val="1"/>
      <w:numFmt w:val="lowerLetter"/>
      <w:lvlText w:val="%2."/>
      <w:lvlJc w:val="left"/>
      <w:pPr>
        <w:ind w:left="1440" w:hanging="360"/>
      </w:pPr>
    </w:lvl>
    <w:lvl w:ilvl="2" w:tplc="FA9028C0">
      <w:start w:val="1"/>
      <w:numFmt w:val="lowerRoman"/>
      <w:lvlText w:val="%3."/>
      <w:lvlJc w:val="right"/>
      <w:pPr>
        <w:ind w:left="2160" w:hanging="180"/>
      </w:pPr>
    </w:lvl>
    <w:lvl w:ilvl="3" w:tplc="9FCCBF6C">
      <w:start w:val="1"/>
      <w:numFmt w:val="decimal"/>
      <w:lvlText w:val="%4."/>
      <w:lvlJc w:val="left"/>
      <w:pPr>
        <w:ind w:left="2880" w:hanging="360"/>
      </w:pPr>
    </w:lvl>
    <w:lvl w:ilvl="4" w:tplc="05F26020">
      <w:start w:val="1"/>
      <w:numFmt w:val="lowerLetter"/>
      <w:lvlText w:val="%5."/>
      <w:lvlJc w:val="left"/>
      <w:pPr>
        <w:ind w:left="3600" w:hanging="360"/>
      </w:pPr>
    </w:lvl>
    <w:lvl w:ilvl="5" w:tplc="29C02BE6">
      <w:start w:val="1"/>
      <w:numFmt w:val="lowerRoman"/>
      <w:lvlText w:val="%6."/>
      <w:lvlJc w:val="right"/>
      <w:pPr>
        <w:ind w:left="4320" w:hanging="180"/>
      </w:pPr>
    </w:lvl>
    <w:lvl w:ilvl="6" w:tplc="8B12CB32">
      <w:start w:val="1"/>
      <w:numFmt w:val="decimal"/>
      <w:lvlText w:val="%7."/>
      <w:lvlJc w:val="left"/>
      <w:pPr>
        <w:ind w:left="5040" w:hanging="360"/>
      </w:pPr>
    </w:lvl>
    <w:lvl w:ilvl="7" w:tplc="C1A445EA">
      <w:start w:val="1"/>
      <w:numFmt w:val="lowerLetter"/>
      <w:lvlText w:val="%8."/>
      <w:lvlJc w:val="left"/>
      <w:pPr>
        <w:ind w:left="5760" w:hanging="360"/>
      </w:pPr>
    </w:lvl>
    <w:lvl w:ilvl="8" w:tplc="8AC657AA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4930C2"/>
    <w:multiLevelType w:val="hybridMultilevel"/>
    <w:tmpl w:val="846A5EB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DF19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FE859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D02860"/>
    <w:multiLevelType w:val="hybridMultilevel"/>
    <w:tmpl w:val="C616D1FC"/>
    <w:lvl w:ilvl="0" w:tplc="CB262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E1ED1"/>
    <w:multiLevelType w:val="hybridMultilevel"/>
    <w:tmpl w:val="AF48D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501269"/>
    <w:multiLevelType w:val="hybridMultilevel"/>
    <w:tmpl w:val="607A9EF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AB1213F"/>
    <w:multiLevelType w:val="hybridMultilevel"/>
    <w:tmpl w:val="5C280814"/>
    <w:lvl w:ilvl="0" w:tplc="CB2018F2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B44E6"/>
    <w:multiLevelType w:val="multilevel"/>
    <w:tmpl w:val="F0406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4B199D"/>
    <w:multiLevelType w:val="multilevel"/>
    <w:tmpl w:val="A8F2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81994788">
    <w:abstractNumId w:val="35"/>
  </w:num>
  <w:num w:numId="2" w16cid:durableId="1729527380">
    <w:abstractNumId w:val="39"/>
  </w:num>
  <w:num w:numId="3" w16cid:durableId="1135215849">
    <w:abstractNumId w:val="38"/>
  </w:num>
  <w:num w:numId="4" w16cid:durableId="493452183">
    <w:abstractNumId w:val="19"/>
  </w:num>
  <w:num w:numId="5" w16cid:durableId="903369738">
    <w:abstractNumId w:val="14"/>
  </w:num>
  <w:num w:numId="6" w16cid:durableId="1011109043">
    <w:abstractNumId w:val="17"/>
  </w:num>
  <w:num w:numId="7" w16cid:durableId="1011760677">
    <w:abstractNumId w:val="1"/>
  </w:num>
  <w:num w:numId="8" w16cid:durableId="1784570041">
    <w:abstractNumId w:val="6"/>
  </w:num>
  <w:num w:numId="9" w16cid:durableId="961880922">
    <w:abstractNumId w:val="43"/>
  </w:num>
  <w:num w:numId="10" w16cid:durableId="1070812733">
    <w:abstractNumId w:val="10"/>
  </w:num>
  <w:num w:numId="11" w16cid:durableId="591280039">
    <w:abstractNumId w:val="25"/>
  </w:num>
  <w:num w:numId="12" w16cid:durableId="18555315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3986348">
    <w:abstractNumId w:val="3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3238683">
    <w:abstractNumId w:val="4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4074839">
    <w:abstractNumId w:val="4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6475629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0167832">
    <w:abstractNumId w:val="36"/>
  </w:num>
  <w:num w:numId="18" w16cid:durableId="1919516670">
    <w:abstractNumId w:val="16"/>
  </w:num>
  <w:num w:numId="19" w16cid:durableId="1061053335">
    <w:abstractNumId w:val="24"/>
  </w:num>
  <w:num w:numId="20" w16cid:durableId="1222399018">
    <w:abstractNumId w:val="22"/>
  </w:num>
  <w:num w:numId="21" w16cid:durableId="1507016468">
    <w:abstractNumId w:val="13"/>
  </w:num>
  <w:num w:numId="22" w16cid:durableId="1118336506">
    <w:abstractNumId w:val="29"/>
  </w:num>
  <w:num w:numId="23" w16cid:durableId="330912074">
    <w:abstractNumId w:val="20"/>
  </w:num>
  <w:num w:numId="24" w16cid:durableId="956837369">
    <w:abstractNumId w:val="11"/>
  </w:num>
  <w:num w:numId="25" w16cid:durableId="1176263094">
    <w:abstractNumId w:val="0"/>
  </w:num>
  <w:num w:numId="26" w16cid:durableId="31004815">
    <w:abstractNumId w:val="28"/>
  </w:num>
  <w:num w:numId="27" w16cid:durableId="1285192681">
    <w:abstractNumId w:val="44"/>
  </w:num>
  <w:num w:numId="28" w16cid:durableId="1023938532">
    <w:abstractNumId w:val="30"/>
  </w:num>
  <w:num w:numId="29" w16cid:durableId="960839428">
    <w:abstractNumId w:val="26"/>
  </w:num>
  <w:num w:numId="30" w16cid:durableId="903560798">
    <w:abstractNumId w:val="37"/>
  </w:num>
  <w:num w:numId="31" w16cid:durableId="148133687">
    <w:abstractNumId w:val="12"/>
  </w:num>
  <w:num w:numId="32" w16cid:durableId="483856169">
    <w:abstractNumId w:val="21"/>
  </w:num>
  <w:num w:numId="33" w16cid:durableId="598952697">
    <w:abstractNumId w:val="40"/>
  </w:num>
  <w:num w:numId="34" w16cid:durableId="1802921560">
    <w:abstractNumId w:val="46"/>
  </w:num>
  <w:num w:numId="35" w16cid:durableId="1917132665">
    <w:abstractNumId w:val="8"/>
  </w:num>
  <w:num w:numId="36" w16cid:durableId="98184329">
    <w:abstractNumId w:val="18"/>
  </w:num>
  <w:num w:numId="37" w16cid:durableId="642780957">
    <w:abstractNumId w:val="42"/>
  </w:num>
  <w:num w:numId="38" w16cid:durableId="975110946">
    <w:abstractNumId w:val="41"/>
  </w:num>
  <w:num w:numId="39" w16cid:durableId="2029410807">
    <w:abstractNumId w:val="9"/>
  </w:num>
  <w:num w:numId="40" w16cid:durableId="279649352">
    <w:abstractNumId w:val="15"/>
  </w:num>
  <w:num w:numId="41" w16cid:durableId="913205577">
    <w:abstractNumId w:val="31"/>
  </w:num>
  <w:num w:numId="42" w16cid:durableId="1716272704">
    <w:abstractNumId w:val="5"/>
  </w:num>
  <w:num w:numId="43" w16cid:durableId="1562059403">
    <w:abstractNumId w:val="7"/>
  </w:num>
  <w:num w:numId="44" w16cid:durableId="1880362010">
    <w:abstractNumId w:val="2"/>
  </w:num>
  <w:num w:numId="45" w16cid:durableId="1671058251">
    <w:abstractNumId w:val="27"/>
  </w:num>
  <w:num w:numId="46" w16cid:durableId="95517330">
    <w:abstractNumId w:val="3"/>
  </w:num>
  <w:num w:numId="47" w16cid:durableId="299966258">
    <w:abstractNumId w:val="32"/>
  </w:num>
  <w:num w:numId="48" w16cid:durableId="1966764776">
    <w:abstractNumId w:val="45"/>
  </w:num>
  <w:num w:numId="49" w16cid:durableId="4156460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05"/>
    <w:rsid w:val="000049B6"/>
    <w:rsid w:val="00007972"/>
    <w:rsid w:val="00007B0B"/>
    <w:rsid w:val="00011045"/>
    <w:rsid w:val="00011CEB"/>
    <w:rsid w:val="00016F1A"/>
    <w:rsid w:val="00031625"/>
    <w:rsid w:val="000316DA"/>
    <w:rsid w:val="00040A69"/>
    <w:rsid w:val="000441DB"/>
    <w:rsid w:val="00064F89"/>
    <w:rsid w:val="00076630"/>
    <w:rsid w:val="000A00C3"/>
    <w:rsid w:val="000A2DDF"/>
    <w:rsid w:val="000B2F9E"/>
    <w:rsid w:val="000B596B"/>
    <w:rsid w:val="000C7D92"/>
    <w:rsid w:val="000D13A2"/>
    <w:rsid w:val="000D4D8C"/>
    <w:rsid w:val="000D6A0A"/>
    <w:rsid w:val="000D6A1A"/>
    <w:rsid w:val="000E6317"/>
    <w:rsid w:val="000F435B"/>
    <w:rsid w:val="000F597F"/>
    <w:rsid w:val="00105A73"/>
    <w:rsid w:val="00115A32"/>
    <w:rsid w:val="00116812"/>
    <w:rsid w:val="00152D7C"/>
    <w:rsid w:val="001551CF"/>
    <w:rsid w:val="001622E4"/>
    <w:rsid w:val="00181A1A"/>
    <w:rsid w:val="0018363F"/>
    <w:rsid w:val="001B1DD0"/>
    <w:rsid w:val="001B219E"/>
    <w:rsid w:val="001B4C8C"/>
    <w:rsid w:val="001B57CE"/>
    <w:rsid w:val="001D213C"/>
    <w:rsid w:val="001E6667"/>
    <w:rsid w:val="001F6072"/>
    <w:rsid w:val="00202589"/>
    <w:rsid w:val="002052CD"/>
    <w:rsid w:val="00214162"/>
    <w:rsid w:val="00215BA0"/>
    <w:rsid w:val="0022194D"/>
    <w:rsid w:val="002245FC"/>
    <w:rsid w:val="00241A71"/>
    <w:rsid w:val="00241EBA"/>
    <w:rsid w:val="00250261"/>
    <w:rsid w:val="00251679"/>
    <w:rsid w:val="00264684"/>
    <w:rsid w:val="00295413"/>
    <w:rsid w:val="002A026D"/>
    <w:rsid w:val="002B5D1B"/>
    <w:rsid w:val="002C3809"/>
    <w:rsid w:val="002D0235"/>
    <w:rsid w:val="002D384F"/>
    <w:rsid w:val="002E2CBB"/>
    <w:rsid w:val="002F34EB"/>
    <w:rsid w:val="003022A1"/>
    <w:rsid w:val="003130C8"/>
    <w:rsid w:val="00335A0E"/>
    <w:rsid w:val="00342348"/>
    <w:rsid w:val="00380015"/>
    <w:rsid w:val="003873AC"/>
    <w:rsid w:val="00393207"/>
    <w:rsid w:val="00394810"/>
    <w:rsid w:val="003A257E"/>
    <w:rsid w:val="003A61F2"/>
    <w:rsid w:val="003A700C"/>
    <w:rsid w:val="003B2DCE"/>
    <w:rsid w:val="003C068F"/>
    <w:rsid w:val="003C2A09"/>
    <w:rsid w:val="003C345D"/>
    <w:rsid w:val="003C4A94"/>
    <w:rsid w:val="003C5D6E"/>
    <w:rsid w:val="003C63AC"/>
    <w:rsid w:val="003D4DFA"/>
    <w:rsid w:val="003D554C"/>
    <w:rsid w:val="003E4275"/>
    <w:rsid w:val="003F0580"/>
    <w:rsid w:val="00400269"/>
    <w:rsid w:val="0040792D"/>
    <w:rsid w:val="0041228F"/>
    <w:rsid w:val="004137E7"/>
    <w:rsid w:val="00433956"/>
    <w:rsid w:val="004349DB"/>
    <w:rsid w:val="00436CE8"/>
    <w:rsid w:val="004430A0"/>
    <w:rsid w:val="00444B07"/>
    <w:rsid w:val="00446DAA"/>
    <w:rsid w:val="00447CEC"/>
    <w:rsid w:val="00453C31"/>
    <w:rsid w:val="00453CE4"/>
    <w:rsid w:val="00466159"/>
    <w:rsid w:val="00467C7B"/>
    <w:rsid w:val="004709CA"/>
    <w:rsid w:val="00477C21"/>
    <w:rsid w:val="004834ED"/>
    <w:rsid w:val="00483A1E"/>
    <w:rsid w:val="00486709"/>
    <w:rsid w:val="0049636B"/>
    <w:rsid w:val="00496BA7"/>
    <w:rsid w:val="004A36B6"/>
    <w:rsid w:val="004B5837"/>
    <w:rsid w:val="004F2D2A"/>
    <w:rsid w:val="005016C1"/>
    <w:rsid w:val="005041E5"/>
    <w:rsid w:val="00506B25"/>
    <w:rsid w:val="005107A8"/>
    <w:rsid w:val="00510CC3"/>
    <w:rsid w:val="005144AC"/>
    <w:rsid w:val="00537651"/>
    <w:rsid w:val="00541911"/>
    <w:rsid w:val="0054777A"/>
    <w:rsid w:val="00547882"/>
    <w:rsid w:val="005572DF"/>
    <w:rsid w:val="0055742A"/>
    <w:rsid w:val="00562AF6"/>
    <w:rsid w:val="0057465B"/>
    <w:rsid w:val="00583F0D"/>
    <w:rsid w:val="005850FE"/>
    <w:rsid w:val="0059715E"/>
    <w:rsid w:val="00597832"/>
    <w:rsid w:val="005A0DEC"/>
    <w:rsid w:val="005A1E58"/>
    <w:rsid w:val="005B35BF"/>
    <w:rsid w:val="005B38E8"/>
    <w:rsid w:val="005C0E4E"/>
    <w:rsid w:val="005C3B6A"/>
    <w:rsid w:val="005E1FE8"/>
    <w:rsid w:val="005F0B08"/>
    <w:rsid w:val="00600E8B"/>
    <w:rsid w:val="006030CA"/>
    <w:rsid w:val="006130A8"/>
    <w:rsid w:val="00616AC3"/>
    <w:rsid w:val="00621118"/>
    <w:rsid w:val="006227C9"/>
    <w:rsid w:val="0062301E"/>
    <w:rsid w:val="0062464B"/>
    <w:rsid w:val="0062582E"/>
    <w:rsid w:val="00637072"/>
    <w:rsid w:val="00641CF9"/>
    <w:rsid w:val="00643D30"/>
    <w:rsid w:val="00647BF0"/>
    <w:rsid w:val="00653E94"/>
    <w:rsid w:val="006622AD"/>
    <w:rsid w:val="0066319D"/>
    <w:rsid w:val="00663BE5"/>
    <w:rsid w:val="00666213"/>
    <w:rsid w:val="00670019"/>
    <w:rsid w:val="00670082"/>
    <w:rsid w:val="006705BF"/>
    <w:rsid w:val="006716A4"/>
    <w:rsid w:val="00677869"/>
    <w:rsid w:val="00683E3C"/>
    <w:rsid w:val="00696D6F"/>
    <w:rsid w:val="006A4B6F"/>
    <w:rsid w:val="006A6062"/>
    <w:rsid w:val="006A6481"/>
    <w:rsid w:val="006B6515"/>
    <w:rsid w:val="006C3773"/>
    <w:rsid w:val="006C52A5"/>
    <w:rsid w:val="006E0241"/>
    <w:rsid w:val="006E21E3"/>
    <w:rsid w:val="00717487"/>
    <w:rsid w:val="00721FA5"/>
    <w:rsid w:val="00732C55"/>
    <w:rsid w:val="00735564"/>
    <w:rsid w:val="007538DA"/>
    <w:rsid w:val="00756D0E"/>
    <w:rsid w:val="00765C17"/>
    <w:rsid w:val="00767B98"/>
    <w:rsid w:val="00774FCC"/>
    <w:rsid w:val="007870AC"/>
    <w:rsid w:val="007B4017"/>
    <w:rsid w:val="007B778F"/>
    <w:rsid w:val="007C2067"/>
    <w:rsid w:val="007D1962"/>
    <w:rsid w:val="007E018D"/>
    <w:rsid w:val="007E55A9"/>
    <w:rsid w:val="00800F33"/>
    <w:rsid w:val="00803837"/>
    <w:rsid w:val="00806D9D"/>
    <w:rsid w:val="00814D22"/>
    <w:rsid w:val="00825145"/>
    <w:rsid w:val="00826B2F"/>
    <w:rsid w:val="00827422"/>
    <w:rsid w:val="00837C0B"/>
    <w:rsid w:val="008677C2"/>
    <w:rsid w:val="0087296E"/>
    <w:rsid w:val="00880BD8"/>
    <w:rsid w:val="00881E23"/>
    <w:rsid w:val="00883BA0"/>
    <w:rsid w:val="00886728"/>
    <w:rsid w:val="00892992"/>
    <w:rsid w:val="00893259"/>
    <w:rsid w:val="008A4C4D"/>
    <w:rsid w:val="008A7CD3"/>
    <w:rsid w:val="008B3080"/>
    <w:rsid w:val="008C161B"/>
    <w:rsid w:val="008D216E"/>
    <w:rsid w:val="008D5619"/>
    <w:rsid w:val="008E47C8"/>
    <w:rsid w:val="008E6069"/>
    <w:rsid w:val="008F0023"/>
    <w:rsid w:val="008F76C0"/>
    <w:rsid w:val="00900F41"/>
    <w:rsid w:val="00905953"/>
    <w:rsid w:val="0091009A"/>
    <w:rsid w:val="00915886"/>
    <w:rsid w:val="00915AC0"/>
    <w:rsid w:val="00917BD2"/>
    <w:rsid w:val="0092238D"/>
    <w:rsid w:val="00924AE4"/>
    <w:rsid w:val="009303DA"/>
    <w:rsid w:val="009309B1"/>
    <w:rsid w:val="009551B6"/>
    <w:rsid w:val="00966FC9"/>
    <w:rsid w:val="00967239"/>
    <w:rsid w:val="00974AA5"/>
    <w:rsid w:val="00980208"/>
    <w:rsid w:val="00982873"/>
    <w:rsid w:val="00992B8F"/>
    <w:rsid w:val="009A30BD"/>
    <w:rsid w:val="009B52D0"/>
    <w:rsid w:val="009C24CC"/>
    <w:rsid w:val="009D2514"/>
    <w:rsid w:val="009E1739"/>
    <w:rsid w:val="009E1806"/>
    <w:rsid w:val="009E6907"/>
    <w:rsid w:val="009F3C45"/>
    <w:rsid w:val="00A0334D"/>
    <w:rsid w:val="00A1346F"/>
    <w:rsid w:val="00A3129B"/>
    <w:rsid w:val="00A55DE9"/>
    <w:rsid w:val="00A5688B"/>
    <w:rsid w:val="00A57B8A"/>
    <w:rsid w:val="00A60101"/>
    <w:rsid w:val="00A62DBE"/>
    <w:rsid w:val="00A71A98"/>
    <w:rsid w:val="00A965CA"/>
    <w:rsid w:val="00AA0838"/>
    <w:rsid w:val="00AB59AD"/>
    <w:rsid w:val="00AB5F80"/>
    <w:rsid w:val="00AC2CF7"/>
    <w:rsid w:val="00AC4829"/>
    <w:rsid w:val="00AC5942"/>
    <w:rsid w:val="00AE2ACB"/>
    <w:rsid w:val="00AF7B9F"/>
    <w:rsid w:val="00B035A4"/>
    <w:rsid w:val="00B04292"/>
    <w:rsid w:val="00B214EF"/>
    <w:rsid w:val="00B26D4D"/>
    <w:rsid w:val="00B44036"/>
    <w:rsid w:val="00B46C26"/>
    <w:rsid w:val="00B6190B"/>
    <w:rsid w:val="00B625C7"/>
    <w:rsid w:val="00B711E6"/>
    <w:rsid w:val="00B73A6E"/>
    <w:rsid w:val="00B870D9"/>
    <w:rsid w:val="00B92187"/>
    <w:rsid w:val="00BB764C"/>
    <w:rsid w:val="00BC6C74"/>
    <w:rsid w:val="00BE0FA8"/>
    <w:rsid w:val="00BF2939"/>
    <w:rsid w:val="00C2286A"/>
    <w:rsid w:val="00C23EFE"/>
    <w:rsid w:val="00C24637"/>
    <w:rsid w:val="00C503EF"/>
    <w:rsid w:val="00C5574B"/>
    <w:rsid w:val="00C64883"/>
    <w:rsid w:val="00C73D5A"/>
    <w:rsid w:val="00C73FC7"/>
    <w:rsid w:val="00C847CE"/>
    <w:rsid w:val="00CA6FEE"/>
    <w:rsid w:val="00CC724F"/>
    <w:rsid w:val="00CD2B41"/>
    <w:rsid w:val="00CD3285"/>
    <w:rsid w:val="00CD496C"/>
    <w:rsid w:val="00CD7B3B"/>
    <w:rsid w:val="00CE0661"/>
    <w:rsid w:val="00CE254D"/>
    <w:rsid w:val="00CE5A5E"/>
    <w:rsid w:val="00CE6964"/>
    <w:rsid w:val="00CF4389"/>
    <w:rsid w:val="00CF7701"/>
    <w:rsid w:val="00D135DB"/>
    <w:rsid w:val="00D178CC"/>
    <w:rsid w:val="00D252AD"/>
    <w:rsid w:val="00D30F5E"/>
    <w:rsid w:val="00D33B55"/>
    <w:rsid w:val="00D34769"/>
    <w:rsid w:val="00D34D40"/>
    <w:rsid w:val="00D36029"/>
    <w:rsid w:val="00D44FC6"/>
    <w:rsid w:val="00D473EC"/>
    <w:rsid w:val="00D50708"/>
    <w:rsid w:val="00D553E9"/>
    <w:rsid w:val="00D62169"/>
    <w:rsid w:val="00D80024"/>
    <w:rsid w:val="00D854D4"/>
    <w:rsid w:val="00D919AD"/>
    <w:rsid w:val="00D9237F"/>
    <w:rsid w:val="00D9360C"/>
    <w:rsid w:val="00DA1A18"/>
    <w:rsid w:val="00DA1BE6"/>
    <w:rsid w:val="00DA5598"/>
    <w:rsid w:val="00DA59F3"/>
    <w:rsid w:val="00DC52CF"/>
    <w:rsid w:val="00DD7C05"/>
    <w:rsid w:val="00E00C49"/>
    <w:rsid w:val="00E03540"/>
    <w:rsid w:val="00E265A2"/>
    <w:rsid w:val="00E3113D"/>
    <w:rsid w:val="00E313D3"/>
    <w:rsid w:val="00E348CB"/>
    <w:rsid w:val="00E40A03"/>
    <w:rsid w:val="00E40A12"/>
    <w:rsid w:val="00E57CC4"/>
    <w:rsid w:val="00E64528"/>
    <w:rsid w:val="00E77989"/>
    <w:rsid w:val="00E905D6"/>
    <w:rsid w:val="00E95899"/>
    <w:rsid w:val="00EA0A7E"/>
    <w:rsid w:val="00EB3B62"/>
    <w:rsid w:val="00EB6F6D"/>
    <w:rsid w:val="00EC40CD"/>
    <w:rsid w:val="00EC46DA"/>
    <w:rsid w:val="00ED686D"/>
    <w:rsid w:val="00EE3788"/>
    <w:rsid w:val="00EF267A"/>
    <w:rsid w:val="00F0509B"/>
    <w:rsid w:val="00F22472"/>
    <w:rsid w:val="00F25C8A"/>
    <w:rsid w:val="00F322B6"/>
    <w:rsid w:val="00F32E0A"/>
    <w:rsid w:val="00F36ADD"/>
    <w:rsid w:val="00F43A66"/>
    <w:rsid w:val="00F60B61"/>
    <w:rsid w:val="00F617B5"/>
    <w:rsid w:val="00F7129D"/>
    <w:rsid w:val="00F72F98"/>
    <w:rsid w:val="00F9326C"/>
    <w:rsid w:val="00FA4A7A"/>
    <w:rsid w:val="00FC22F9"/>
    <w:rsid w:val="00FC73A4"/>
    <w:rsid w:val="00FD5295"/>
    <w:rsid w:val="00FE214B"/>
    <w:rsid w:val="00FE220D"/>
    <w:rsid w:val="00FE579B"/>
    <w:rsid w:val="00FF1DAD"/>
    <w:rsid w:val="00FF4993"/>
    <w:rsid w:val="00FF4F44"/>
    <w:rsid w:val="00FF5533"/>
    <w:rsid w:val="02C445EC"/>
    <w:rsid w:val="033E3E52"/>
    <w:rsid w:val="041B9615"/>
    <w:rsid w:val="04503F64"/>
    <w:rsid w:val="054039A5"/>
    <w:rsid w:val="0565739F"/>
    <w:rsid w:val="07F1962B"/>
    <w:rsid w:val="0D30C005"/>
    <w:rsid w:val="14D9CE97"/>
    <w:rsid w:val="15B025FF"/>
    <w:rsid w:val="15B9FDE0"/>
    <w:rsid w:val="1907CEA0"/>
    <w:rsid w:val="20FE409B"/>
    <w:rsid w:val="26944363"/>
    <w:rsid w:val="28844255"/>
    <w:rsid w:val="28FCF999"/>
    <w:rsid w:val="2BE56576"/>
    <w:rsid w:val="30D21743"/>
    <w:rsid w:val="4B1719D7"/>
    <w:rsid w:val="4E65C266"/>
    <w:rsid w:val="522EEB42"/>
    <w:rsid w:val="566342F8"/>
    <w:rsid w:val="5A9B9F24"/>
    <w:rsid w:val="5B5BE095"/>
    <w:rsid w:val="5D2C7538"/>
    <w:rsid w:val="614BB7B3"/>
    <w:rsid w:val="675097D9"/>
    <w:rsid w:val="68D938D7"/>
    <w:rsid w:val="71A1DE88"/>
    <w:rsid w:val="72B892FE"/>
    <w:rsid w:val="757C3D25"/>
    <w:rsid w:val="7876DF0E"/>
    <w:rsid w:val="7BCFE056"/>
    <w:rsid w:val="7C825D61"/>
    <w:rsid w:val="7F51F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9DBC9C"/>
  <w15:docId w15:val="{67F2E687-F4F2-4150-A1A2-EA3E49B1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D4D8C"/>
    <w:pPr>
      <w:spacing w:after="0" w:line="240" w:lineRule="auto"/>
    </w:pPr>
    <w:tblPr/>
  </w:style>
  <w:style w:type="paragraph" w:styleId="ListParagraph">
    <w:name w:val="List Paragraph"/>
    <w:aliases w:val="Ryzyko,maz_wyliczenie,opis dzialania,K-P_odwolanie,A_wyliczenie,Akapit z listą5,Akapit z listą51,Eko punkty,podpunkt,Normalny2,Wypunktowanie,Bullet Number,Body MS Bullet,lp1,List Paragraph1,List Paragraph2,ISCG Numerowanie,Preambuła,Bulle"/>
    <w:basedOn w:val="Normal"/>
    <w:link w:val="ListParagraphChar"/>
    <w:uiPriority w:val="34"/>
    <w:qFormat/>
    <w:rsid w:val="00915A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AC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15A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AC0"/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AC48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829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B6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B625C7"/>
  </w:style>
  <w:style w:type="character" w:customStyle="1" w:styleId="eop">
    <w:name w:val="eop"/>
    <w:basedOn w:val="DefaultParagraphFont"/>
    <w:rsid w:val="00B625C7"/>
  </w:style>
  <w:style w:type="paragraph" w:styleId="EndnoteText">
    <w:name w:val="endnote text"/>
    <w:basedOn w:val="Normal"/>
    <w:link w:val="EndnoteTextChar"/>
    <w:uiPriority w:val="99"/>
    <w:semiHidden/>
    <w:unhideWhenUsed/>
    <w:rsid w:val="0091009A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009A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65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5C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5C17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C1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8F0023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customStyle="1" w:styleId="ListParagraphChar">
    <w:name w:val="List Paragraph Char"/>
    <w:aliases w:val="Ryzyko Char,maz_wyliczenie Char,opis dzialania Char,K-P_odwolanie Char,A_wyliczenie Char,Akapit z listą5 Char,Akapit z listą51 Char,Eko punkty Char,podpunkt Char,Normalny2 Char,Wypunktowanie Char,Bullet Number Char,lp1 Char"/>
    <w:link w:val="ListParagraph"/>
    <w:uiPriority w:val="34"/>
    <w:qFormat/>
    <w:locked/>
    <w:rsid w:val="00837C0B"/>
    <w:rPr>
      <w:rFonts w:ascii="Calibri" w:eastAsia="Calibri" w:hAnsi="Calibri" w:cs="Calibri"/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932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3259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32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27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1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74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4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7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62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66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5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4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8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5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1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13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7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0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7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9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6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16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2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22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8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30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66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0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26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9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0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34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6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65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4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20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01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3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33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26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1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50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8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95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1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7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6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18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86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0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3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7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2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20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78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9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99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4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932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9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0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74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2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0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39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24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9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2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85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96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89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6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02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5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41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65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1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8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7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63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71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68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3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4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68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14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63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2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63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1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231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96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29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8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93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33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7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8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6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8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57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3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39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3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9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06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9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42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31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67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56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2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0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4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40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0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4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95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8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2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5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3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2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7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21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4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3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4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396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6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0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1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98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76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97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79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9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54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5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74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36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8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7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0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06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8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0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00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0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4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34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7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40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8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8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3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77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7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19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96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3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97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8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1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33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8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49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0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92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89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52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94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80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4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32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43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1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429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12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75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3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618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4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23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46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6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8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9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9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16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17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8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87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1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2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0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9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86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24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84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41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3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92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86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0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04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7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5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9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22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9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97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5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87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3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9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02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59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38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89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5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7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64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95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9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2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65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84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41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8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16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48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7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8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33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9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2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26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9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5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82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80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8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9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7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2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2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9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25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8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95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344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9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0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79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0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0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1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07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7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5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06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83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2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46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0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75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8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94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17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7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3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4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6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9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9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0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4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860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4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74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78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30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8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2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56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72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81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05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3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08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32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6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41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0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5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4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1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30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23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63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8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96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4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01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9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5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8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9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16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865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62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12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5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60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16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1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9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25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72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96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95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1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18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1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7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4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39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67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83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23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2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1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0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7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2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2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8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6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3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94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46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96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6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7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0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73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36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68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91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69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6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0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0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4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6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0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95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2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36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1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81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20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3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0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89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28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7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60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0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9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2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85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3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7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07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62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8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5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7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21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42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85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368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8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1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99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7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2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736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32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59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44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92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96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32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99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8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9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56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2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1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31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1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0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28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86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9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83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9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321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23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757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9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4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5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0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36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31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4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96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79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25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20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3900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95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3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2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1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2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6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2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67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0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1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98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52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24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69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4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05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9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14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0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4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2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0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82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8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8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801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8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471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78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2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9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3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02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6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0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52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8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9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4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58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53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04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70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1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1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360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25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9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0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04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1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90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97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5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8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5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5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5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08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5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87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27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37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0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54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4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17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37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72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9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27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6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329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187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0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1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2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1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2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1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2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0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5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9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4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85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55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95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1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8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89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171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39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6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4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5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9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16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55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75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56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6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2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5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93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58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6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2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7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1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5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9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18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19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9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2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6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45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0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08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7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55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8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4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262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1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35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1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26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09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89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3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9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2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7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1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37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3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19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33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3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5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8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63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9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26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52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0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04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1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531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2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9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66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3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75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6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9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4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9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25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7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6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7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63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3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32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84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2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1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08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5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5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6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45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54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9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1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59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1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4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28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9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94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7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9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4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46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81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4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4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5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9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8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4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2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5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6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593989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32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9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3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0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1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8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3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2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1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3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1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66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99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9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31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7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89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6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61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3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308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96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99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57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3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40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8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29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26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62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29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577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8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2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13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9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40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9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81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1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86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5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79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11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26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61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88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45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3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58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36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63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4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19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59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45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79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23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82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8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1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1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61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34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94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8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39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1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0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25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1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8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12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9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8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1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59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3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623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0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4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8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60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8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59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18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38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8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79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0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28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33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6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4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71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52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34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66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07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9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2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1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1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1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3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0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37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44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750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14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0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4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89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50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7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3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7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79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7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08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73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1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3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5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8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8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1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33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4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0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4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80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7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67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5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99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2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57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15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06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1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8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6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3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33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89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17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35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5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4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3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0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0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33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7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00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97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24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3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2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05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1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8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63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57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5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51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06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0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83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94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50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96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14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6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07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2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861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4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33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92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2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89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4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76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99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77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0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3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74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32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6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61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0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0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9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29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6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3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8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2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28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8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4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1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7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7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5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80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8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4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11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6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46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5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9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4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42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2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1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87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56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8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9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46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4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46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1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8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0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55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19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18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2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13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40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40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02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24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63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4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5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81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3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49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8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6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42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01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26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59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8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75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9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29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3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436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4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6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39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49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50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1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579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1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2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0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93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13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39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7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46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16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7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03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03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68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7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9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9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62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22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1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4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80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8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23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49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41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7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6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73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33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50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6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1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60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38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76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5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11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0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8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98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5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51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55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19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3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19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9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93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8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3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8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4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45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14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89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1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67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8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2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83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55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3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71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30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3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364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7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03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7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1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21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0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93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74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3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86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38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94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22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7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3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2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59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60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3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13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38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3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17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83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9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18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30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667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22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15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7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51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8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0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1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5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9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16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652292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2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5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5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11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2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30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01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6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73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56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64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1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6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3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6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8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80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4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6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4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49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2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7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3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9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1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1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82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369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10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5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97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7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68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66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69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55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45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14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9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1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1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0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2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5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69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6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25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1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7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96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0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46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32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8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52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83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95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94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1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0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85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59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6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78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714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19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8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26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74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53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51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0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966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9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7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1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0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7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7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1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9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2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9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46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2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16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6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18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81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1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8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7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3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0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86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0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68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8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518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1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5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1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5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0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21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4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6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4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11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1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6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022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23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65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7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68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47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66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97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8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9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2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68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57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14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5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7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9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6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4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4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0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5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96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1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6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8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5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3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63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94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2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983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2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19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8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4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68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5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03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49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8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77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9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92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90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13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1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3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83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60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7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9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23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7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81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87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37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4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7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9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9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02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8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04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6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7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93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04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7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0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63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2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89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90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0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29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78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16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1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29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2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6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33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0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201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3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2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513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6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2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9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14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5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1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66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67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33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58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52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8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83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37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38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22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35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999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46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1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352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94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44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2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2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15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210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41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8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96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4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87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68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8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3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2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4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6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07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0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60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9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36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0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05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5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06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0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1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53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69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47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1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1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1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51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54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0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42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68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13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5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0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50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8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25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402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45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6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3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6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1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7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0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175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6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0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8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28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33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8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24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16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21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7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28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78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8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77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06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2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3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1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7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80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38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6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38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5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88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3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30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9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1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5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54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5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10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34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41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9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77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05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46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39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6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28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50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05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4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725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342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3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85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774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4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19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2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505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70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47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62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00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2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5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9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0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7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61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21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07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9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1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9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6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5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3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5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4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53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6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53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04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1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47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3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13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38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7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61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2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6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5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83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46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16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04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13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8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10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0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1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85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0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51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9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5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0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1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56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0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80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347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09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91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11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15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83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9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08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43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9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44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19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6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17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55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87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4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8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4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0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659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55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8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5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9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63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73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10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63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7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90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64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51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66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0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858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85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9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6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9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10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3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4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7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06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28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9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1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3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1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0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01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21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40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7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54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0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8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04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1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13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59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81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34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30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9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09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1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41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1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9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9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8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0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1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4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15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7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9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66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8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0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23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35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02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3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7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38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44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57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96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0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0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8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4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41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1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9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3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87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76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08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94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8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8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8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14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36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65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0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1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9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23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8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7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2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9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2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2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6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1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8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3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2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0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0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9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6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60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20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4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9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44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299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59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37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1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90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4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69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1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8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74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86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11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74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5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7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51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212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83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37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6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05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94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70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9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0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1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27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9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5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22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38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96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38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8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2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66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4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99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59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6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22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7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78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86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310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28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7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3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4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36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716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36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2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0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3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33464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77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33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279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0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8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5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0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8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8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0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82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60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1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6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597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8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3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2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2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2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9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9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6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6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2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9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7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2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8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7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2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4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6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1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22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6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23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2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87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46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27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2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1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62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7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14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54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4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1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3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349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35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05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57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76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73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466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6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700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53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57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1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7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711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13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6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7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0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737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4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8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1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2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53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48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63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3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66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6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25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95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187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22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5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8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8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71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0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62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75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2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18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5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8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05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9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2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145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1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19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08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67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2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9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37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53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5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97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20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6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7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8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4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58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5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7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8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16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44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5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8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7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23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1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8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50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1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52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00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0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78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63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5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41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0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9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16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3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32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79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17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51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13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14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00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26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86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56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9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6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79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87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8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43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72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1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85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47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8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80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94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6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87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2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7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99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0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6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79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58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93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9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70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82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22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41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88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6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69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17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4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62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05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8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1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2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49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7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8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892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3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43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553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80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91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9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0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1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4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0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7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2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98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76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39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79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67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5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3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8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6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6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93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86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4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14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7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31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97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5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310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76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46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28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90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2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5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89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81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5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25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5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1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8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0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37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62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21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5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254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0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4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8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3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16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75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6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9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9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23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13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23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8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72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83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93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26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8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0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54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24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1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5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88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9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9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9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98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3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60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7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8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12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7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0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68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2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0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5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21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79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9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76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84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752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03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93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23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94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5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8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5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79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9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34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51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67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3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7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6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60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2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6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9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5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975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75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52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63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1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16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8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1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45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1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42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8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3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1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0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0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16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2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71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88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50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2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06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25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76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5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05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8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73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50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44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9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8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8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32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0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7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60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6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28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5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10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4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0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6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44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18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1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60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5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8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87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9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8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66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5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9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40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68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951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46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88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6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2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12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4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63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8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58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1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7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21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75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81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19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20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6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25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3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61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4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9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0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18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8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77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16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80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7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7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5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77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93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20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4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25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07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08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24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10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45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5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26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59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262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72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49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95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96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19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50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4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8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11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4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4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2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5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72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27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77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04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82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94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63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80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81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4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479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251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34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7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2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09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1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023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4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6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02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7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77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1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9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16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0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401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5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702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66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86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2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10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56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97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97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8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7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06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93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8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01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8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94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6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91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2646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0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6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3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46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7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3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0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9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7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0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9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1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3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5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9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5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4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5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01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30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3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65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8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3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847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41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2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77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81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64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3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68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8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9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0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63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3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2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98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749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18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27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25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1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7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3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15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70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6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5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3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4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96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3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3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39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3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5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29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07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4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18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030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17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07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9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20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7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7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45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07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49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78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70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4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22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3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81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9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89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24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9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87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6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8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955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3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9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54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63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09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752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5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20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71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75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0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86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4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85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973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40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6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08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55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05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5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16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9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03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660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0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1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1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6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0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1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8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60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46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38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24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07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9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1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63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7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27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37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298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7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9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3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5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24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54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67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8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8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90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55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1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9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3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90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4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79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40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5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9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9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90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0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528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2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61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91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99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9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2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9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8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20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86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5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7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6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68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3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31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54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63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56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8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7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1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6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93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67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0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64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8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5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2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9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32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10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44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1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05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7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82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23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693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2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3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6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2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91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04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69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1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7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1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85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4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1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03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8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7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51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5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29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18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75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3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38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1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4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78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90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4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53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73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85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42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86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76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5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6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4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84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19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89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3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8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0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68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55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94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67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52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1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6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24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58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1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1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0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0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14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7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54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391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93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9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52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07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46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1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69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5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8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87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1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58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5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74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9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05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69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3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27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46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2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25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8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5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37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5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6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0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31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74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48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2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64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71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68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5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20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3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92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5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5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48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74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6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3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69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5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36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5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11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496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9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59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62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52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91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2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3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048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96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31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07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80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53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90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69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77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79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55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45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4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5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21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40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9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2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64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84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35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7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07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4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9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6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21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67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1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12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059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94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60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6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40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1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3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72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99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7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83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8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053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163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1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80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8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48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64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1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7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98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3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53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4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0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35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35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59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1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3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4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92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4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3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1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84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42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87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17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90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1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6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47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73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7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0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1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6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342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0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8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87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38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04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742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75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18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6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3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0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43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97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26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32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0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6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2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1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94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21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4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679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9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23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1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0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2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82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6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02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828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26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57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28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2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9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3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72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45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32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0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5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4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36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54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4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5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0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75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0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2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7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57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55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78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68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07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20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6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95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31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133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864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5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90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7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7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3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9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3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0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7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80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629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3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82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2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6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618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36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85071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48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2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2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93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63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0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73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0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014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8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09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82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66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25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311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455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398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4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93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60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9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2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29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85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14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146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0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4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8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26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99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835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0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431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5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16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7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12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2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68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2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19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8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3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9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8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3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47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86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27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670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9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87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92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94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6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8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53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27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7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1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86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79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6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63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99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3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873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3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26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7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92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944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37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3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9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26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19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8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38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49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841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41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64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56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45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2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347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0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2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12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7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91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7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2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3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2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30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64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2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6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55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7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331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32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8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87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8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3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930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50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55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8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9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57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33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04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1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70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13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53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84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82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40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9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5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89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0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5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1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93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0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8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13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0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32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84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1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63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00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5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8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8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8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86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20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0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29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5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0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66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29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27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814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76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0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9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63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01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6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277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09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704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1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08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13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64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706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6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3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47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98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0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60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02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26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9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75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8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6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8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14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80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77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47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76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4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21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1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90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5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13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1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14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71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6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6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7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73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4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6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39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9448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5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8179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9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2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6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0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5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3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23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7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6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6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7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3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25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9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2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53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5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75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2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22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82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2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0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7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65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35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39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11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4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3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94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78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83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1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8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95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83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3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80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05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20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17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8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6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33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7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633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8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41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0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1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00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12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01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5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2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18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76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3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58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59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57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03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0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23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2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09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5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02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96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81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07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37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1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3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3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1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78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4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12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8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72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0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5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85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939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94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620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33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3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66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0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82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68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60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9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7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3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73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77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8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93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80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3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5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1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6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04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8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434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05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0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40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2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1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1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9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2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0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87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45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1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8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34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2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23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70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43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52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10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4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6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0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80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26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47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7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33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426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46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740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4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57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3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00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1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64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88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03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7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44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22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6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9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84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9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7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2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7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297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88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8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91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71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3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2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58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0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24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78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22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5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21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8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20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7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73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6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07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693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20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1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22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2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13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52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34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81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39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51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70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6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07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3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36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64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6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5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15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25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651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6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3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7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4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75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2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7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97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4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3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08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20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0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37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8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8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3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894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7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66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91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2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33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9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96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5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2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00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2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14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3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0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8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14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80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70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08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54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23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39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51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4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8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441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93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03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38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5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4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38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93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04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55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4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76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0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40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1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796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84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66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16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5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69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51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01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6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89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3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06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52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54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70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3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1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46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7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1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1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6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08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1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48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40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3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06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20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91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08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7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78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2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77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63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8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17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07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2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3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24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9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94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6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8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53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11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3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77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13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00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7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30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88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2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2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05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67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05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4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4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8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1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81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14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75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4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52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2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9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94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93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99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88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2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2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70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01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71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9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42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50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2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81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86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5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05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3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14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74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88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16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4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86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68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6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828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45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5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30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9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73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2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54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9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03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4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5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3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18346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8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8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0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8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39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39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9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57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29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834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91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9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11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61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49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40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3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22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402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88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1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0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2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94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93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90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4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4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73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89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1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2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4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7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3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63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85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73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36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0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87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53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65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5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24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90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7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8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5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7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6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8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0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1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8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43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9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04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6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5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6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7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26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34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1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14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80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3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1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12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82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7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05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0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9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14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7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45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74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7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2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0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0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8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4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76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13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59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5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3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8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71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2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24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1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43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62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8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6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1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1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0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8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4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80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62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17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1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83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58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66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94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1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75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3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8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63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76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7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42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8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90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9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42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97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19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5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53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919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24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652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3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34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7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35502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01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19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147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7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23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43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16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34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0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48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52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7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25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71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1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1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7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8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7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74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5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337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51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1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4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48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9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5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54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3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9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31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3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79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7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11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32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664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93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3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4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18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666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5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5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23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73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2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78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65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65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81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71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39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4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82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24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02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3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26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306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43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12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030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5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00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15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0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8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3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5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9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81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7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9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5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2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2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4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84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6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8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0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1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4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9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6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0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5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09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857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97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90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99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93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17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25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95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9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4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88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120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23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5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2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55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8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92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5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2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8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0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13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02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01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05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0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4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7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0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7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23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9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4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1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57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15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1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2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07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42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77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04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74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989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62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9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0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94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5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75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47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1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6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2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1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18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07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80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3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3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73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23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31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09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17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4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39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1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67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71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4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64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82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1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3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2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80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98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30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2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25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682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52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72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89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22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42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53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68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7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95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71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02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53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3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1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728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00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2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71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74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72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6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28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15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26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3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6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03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37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75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5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46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70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16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6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36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6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1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1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67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2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5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07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5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47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3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1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9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37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27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2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97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55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9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41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08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0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81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2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95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2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2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67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41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3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79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34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46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15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46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75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68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9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07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5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81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98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14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1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9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7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05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35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78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4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04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7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44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50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26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09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65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15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50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70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67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4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1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812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4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00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37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7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33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19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3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62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70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05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030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45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2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84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17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2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72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07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7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1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8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57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1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154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1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89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44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67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11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27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6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97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98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8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6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53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187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4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8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1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07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42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02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52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7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2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6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997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13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10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10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47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10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76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73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85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066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4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5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1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5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0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9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4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51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49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4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2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05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4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9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998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28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60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97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47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74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8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48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82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93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4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5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63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6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81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3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78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7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27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8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4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2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7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62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87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18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3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2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4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39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5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92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54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1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0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93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372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2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0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90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7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44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30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35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94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25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0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7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87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83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40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4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4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0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0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47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4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33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2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1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5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22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20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05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7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2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68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5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1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32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9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8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36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8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94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02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38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23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44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26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630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4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57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4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8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55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9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0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45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1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241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57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68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7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81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2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71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64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0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9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324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91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2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28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89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366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0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50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7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2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28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368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96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1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7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34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59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1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6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93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20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86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13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749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585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22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4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25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63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09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9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4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30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9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099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7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17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2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67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154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38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73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05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02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27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38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9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21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84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2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0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9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92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15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87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534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0859796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06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8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6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4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9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37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2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29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2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98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819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10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480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41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3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664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7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62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83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5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56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46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90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12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6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5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23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4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36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54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7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57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3525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3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43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18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5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96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80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5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8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2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9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6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9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4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43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5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6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4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0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6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3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1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0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4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1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4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90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4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41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4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33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5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7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89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47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31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87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80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259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5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575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4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4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07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1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59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1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124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7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8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08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36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6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90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2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30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28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60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42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54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98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8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9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695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81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32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3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9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0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041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9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83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6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2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7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4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27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0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82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8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2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2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8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23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4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02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1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8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489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7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4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81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6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92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2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8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8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9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0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19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4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62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08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30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3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51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2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34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12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2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24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3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05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47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3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55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2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6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2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0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3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0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65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36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1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4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60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6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2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52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75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9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44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3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92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03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00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97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950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2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7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55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94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64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0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71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4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13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09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929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6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2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63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9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76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0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3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06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50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5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0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43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24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94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718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75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3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78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9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89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01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04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281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26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5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93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82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17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22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84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5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5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45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01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4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16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9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97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97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10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0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3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8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00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92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79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2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7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21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13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033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12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374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29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27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51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1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97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552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2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4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2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36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7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3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1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2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8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99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70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51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1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5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2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44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536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7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62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9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7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85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5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2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79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2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0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89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0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44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680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4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4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25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57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5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4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64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38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53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25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1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42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05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79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2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2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56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956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72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653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53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32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87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6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7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4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1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9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4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8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989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49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8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8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767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2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49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69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429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49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25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45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6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43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505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5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6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53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6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96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17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5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95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38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84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50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27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0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8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15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56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3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34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43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93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6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7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69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35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2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66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68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0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05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17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42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2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39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7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35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62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9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5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29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8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9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6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4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95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7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0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475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41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33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5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4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5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7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05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4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53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21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55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7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031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3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14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74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2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8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09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75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94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9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03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2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9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69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0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5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63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37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1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45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98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5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83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8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73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31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13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3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84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3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5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67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9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61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09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3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61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83559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30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37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8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6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1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0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2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0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2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1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8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6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6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56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94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24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76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00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1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32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0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2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12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90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38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39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9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7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00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39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34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07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9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74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42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77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90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95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57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5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5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744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84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1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03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07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10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10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77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8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4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53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46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34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098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4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53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1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83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6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44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00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0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5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06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62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27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62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0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927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55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35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13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61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4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620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5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37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87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1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1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461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66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99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12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82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48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6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51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70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45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47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8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88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60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42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1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08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22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039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12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7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03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51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91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22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50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2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9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7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13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4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5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270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85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93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66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5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14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75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7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8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5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6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0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236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0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75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270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1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50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79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8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26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7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74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25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4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9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2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86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0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52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1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6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8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39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21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63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08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02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8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1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94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79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2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2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0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7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9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48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03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49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24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701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53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849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8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6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851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3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18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90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79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99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333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9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50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97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2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04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2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2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96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53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27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30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18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85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05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5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9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9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96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5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62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30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18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15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6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22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6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07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11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09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19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7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1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33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02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87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70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31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330786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39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01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97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9283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2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3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8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87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35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2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0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3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72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27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0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11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63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8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64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4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8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2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1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62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01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328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6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1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91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56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35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9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8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4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14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21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91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96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887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19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236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92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4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68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93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03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050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32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7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2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7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91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145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46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7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38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80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835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1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23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5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2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16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73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50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07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9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892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0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4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3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22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82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1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07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2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2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89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11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2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46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6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8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295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9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0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386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88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55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6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3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1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86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23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9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10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19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58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64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63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51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24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42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2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350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54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35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55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93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03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1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9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7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148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1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90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7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2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117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61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37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36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02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53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900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51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6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6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533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65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0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01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26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1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45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805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83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00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95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921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907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75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36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66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2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73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3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4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4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57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53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39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06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7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2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24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4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4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56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376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58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81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2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3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30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22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5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79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4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8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04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47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34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78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85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66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8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56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1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9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25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69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4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7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78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31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6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3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56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98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66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50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126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0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45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27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78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20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32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16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05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7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3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3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98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74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7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7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16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350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21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5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0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4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19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37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83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73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84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94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69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2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5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83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6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7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1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5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7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0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4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8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85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4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9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78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319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21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78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53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0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5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147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40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93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03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7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48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65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7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7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75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1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3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72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83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65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339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2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5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062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47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2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0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139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26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51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93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38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81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1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1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11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01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91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78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74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2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5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30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72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92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52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60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75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56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8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56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0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14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67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74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4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20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51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52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59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4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5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84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19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89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6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8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62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48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06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3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884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96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125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94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27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00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947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7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43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2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6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77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8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61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8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01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6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33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42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6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61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9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97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062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48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99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45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0863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87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38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3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819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0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224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29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7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96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4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10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8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7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9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99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88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06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837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26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62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23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61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70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52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73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10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94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25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5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2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8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68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31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75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7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0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3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1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87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85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979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14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27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43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0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6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8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0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90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9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9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1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4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3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14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7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1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51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20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9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72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95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4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16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74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65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73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3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874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55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43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05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880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88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7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3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54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6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0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28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874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9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95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74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29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95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426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5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2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4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3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66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57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27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9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8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1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49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7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33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4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0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6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50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20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85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5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9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78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5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91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6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17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8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4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22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99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7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9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45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5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8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23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506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58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45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8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9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750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3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28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88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30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17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33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00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3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0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37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5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9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726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2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29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72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5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93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85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98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130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63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36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5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83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85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3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370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843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19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63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4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2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31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79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26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5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68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8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5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3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9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1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26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065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98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65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34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43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4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59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68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96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80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5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2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0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9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1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167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7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7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59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9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39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21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173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739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2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56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10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71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92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29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12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7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22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4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25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354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4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683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5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46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40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112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3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1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69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06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15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3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242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2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32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90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5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76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08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4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41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3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7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9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536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0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1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40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270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15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0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67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53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3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24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83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94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09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2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84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6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225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47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9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95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2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0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7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4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82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6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44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45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84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24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0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4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57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36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28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86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06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17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95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042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13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2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1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39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1855500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1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14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5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83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48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54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0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2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27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679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41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6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6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49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5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6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9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8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32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5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732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72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2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5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8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96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8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27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7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07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56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16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4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4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04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45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77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4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174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81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5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3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431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7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36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19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2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9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888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31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59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4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39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2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48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7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4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54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05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4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03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7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16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36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6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93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8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5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3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22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884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93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92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48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71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10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4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760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19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2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1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80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96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08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173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35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88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98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4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2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8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1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7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7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8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1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85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6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7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30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8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7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4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0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9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5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9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1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5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9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4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3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2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8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9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1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7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2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3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93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83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68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5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47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3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48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16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8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75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6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0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63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42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9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720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22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12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51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73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8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04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7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2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92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7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75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21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86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42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5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6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7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37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56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2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2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01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8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0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52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531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69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7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28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7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9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63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89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68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40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0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31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46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19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76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8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8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80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6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8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71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5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92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0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272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1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88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82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86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518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44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2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35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2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25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2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870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93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6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5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8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579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0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2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59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446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6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3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8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0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0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30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54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2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43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09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02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68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876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3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7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76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23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59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56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52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57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112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1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52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0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3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7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27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1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76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7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58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0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80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10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19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09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4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59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1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98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1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08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0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2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48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18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97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91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80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54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8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532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9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850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6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533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5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07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92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7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47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90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64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30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95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66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2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0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9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45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5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1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2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8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2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41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16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60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07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84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8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3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15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730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0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6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68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57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65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1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40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67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9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96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1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6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7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55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03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95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04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36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30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75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4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01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2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63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0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96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2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0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79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93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8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907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21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32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734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748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23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9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94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0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8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57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15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6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92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0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6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24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28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338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5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54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393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1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32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8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68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5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01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45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26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6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68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60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49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0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6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74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66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51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60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7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28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7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822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68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936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9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21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04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1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89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57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13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90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21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84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0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39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91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6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1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3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1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5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8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3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4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39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18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1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679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69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73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69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36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0912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27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6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711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4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8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92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08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02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14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3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17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5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7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6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8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9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1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8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8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73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65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37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0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15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7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0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752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57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88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09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55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99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64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03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47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8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71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82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2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3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8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54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52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148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11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2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412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37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3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2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9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64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49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82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0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7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27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86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02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9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1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17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56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846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627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2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45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10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54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43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16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89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56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02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76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18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5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29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4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7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7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71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44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2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91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62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05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17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9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78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48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54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15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50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01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0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1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50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882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22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803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55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56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21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7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62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38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47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71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0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04578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8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7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6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2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4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8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3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1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1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5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793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60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50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42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66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42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43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36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76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50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273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79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4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2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7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3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5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20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2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8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7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6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33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836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37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671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50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10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80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3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42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74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72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84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13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27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87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1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23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4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63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68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6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05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13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0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74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895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4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03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2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4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04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8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0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5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001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3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23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16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797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39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695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764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5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352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29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2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9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9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78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95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21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30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67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3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99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4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77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12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386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16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0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22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14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1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76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345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0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79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5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61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3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6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475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5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30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0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31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2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4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718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06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3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53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259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5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1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20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7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7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47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71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7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3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98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8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32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64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65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76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24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72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4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670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56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40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2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9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79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5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0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258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1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501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45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5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75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1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75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41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2148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0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6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87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070035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7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5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2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69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96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84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38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7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28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2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9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390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36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8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35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7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32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21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96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0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4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52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6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4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9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2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97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33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62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44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5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35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4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2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23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3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52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9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2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9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4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4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6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4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4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6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9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2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66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5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5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5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0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8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6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7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1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9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4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8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1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0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9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48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5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76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81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3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72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645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20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2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4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2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22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2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8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36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3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2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2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98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0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4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60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288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76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370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94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69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77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09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47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68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79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61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1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92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2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6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25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7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86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6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56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66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4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80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65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430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3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6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29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21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18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92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5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20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28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1335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7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72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18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2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1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29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5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65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2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17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03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0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3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27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21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11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63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17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363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83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0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15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96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97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86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1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9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62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7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0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6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43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50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323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90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32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99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2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33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9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38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44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2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14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31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7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9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961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1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6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6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06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11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78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02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78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56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94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87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4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6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22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74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35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31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54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17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2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60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841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673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0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76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2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3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32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68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2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41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9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585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47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10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34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0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3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178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68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0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8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1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76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6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15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88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43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54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9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1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88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3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5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8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04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19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7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13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0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63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0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42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38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07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56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2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67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89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5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97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43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45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79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89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16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47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06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44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89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15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90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5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8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16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7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26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55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13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8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84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15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54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5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1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38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693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53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9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69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52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79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373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58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55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0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2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387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93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0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37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0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0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8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8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9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6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02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10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15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34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2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3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24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5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67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4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83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2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20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46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17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4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96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26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58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04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82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85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63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84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2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52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22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11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183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76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81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5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377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422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8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5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33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25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83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21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54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8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68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72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85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924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69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8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06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641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81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9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14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74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60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54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0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40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02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001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2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98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8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8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92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35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31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8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6497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33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82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705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66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910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076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3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2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06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9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29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99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7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3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9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8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6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69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7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79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10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92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3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80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00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40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46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65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70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0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78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83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57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83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76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24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948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24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779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076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87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95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59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94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14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09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80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91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31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58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06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55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92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20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13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79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4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85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7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3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2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6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29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16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7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3829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97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0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73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91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12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59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1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9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45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74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0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85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82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40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3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0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35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66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583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337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69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55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37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49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292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30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83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347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46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69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00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7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01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86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21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3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6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8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2244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73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8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20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7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1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4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2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7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9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3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0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9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7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7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4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0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28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7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0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4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3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4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0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7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6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8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9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6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0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3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41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2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5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4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05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70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2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9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79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72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88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04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50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80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85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16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2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994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10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85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1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55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73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8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84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87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50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476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674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8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8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3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725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0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255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1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95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12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0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92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1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72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2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49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8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6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17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8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5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7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221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63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49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84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73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36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83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8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42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09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2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840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34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12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3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3180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3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713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31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70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9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71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8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64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2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615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1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28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01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59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24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54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251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67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69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2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09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6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165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68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00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03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55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41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3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9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19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48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1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06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37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6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53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03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30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77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895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06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46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87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2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57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877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40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07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26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8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2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100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03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02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5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99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23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05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0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5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39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33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1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54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1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42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65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52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09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71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5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92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1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1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24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08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3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07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64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25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42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16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09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9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39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8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19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7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6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62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85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24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0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540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4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25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1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2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95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11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66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8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89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59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4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0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95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85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51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9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07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7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6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84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90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03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01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55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90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64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88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3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0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9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45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92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50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112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0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240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809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1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32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5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1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1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15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3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3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5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17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64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22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19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2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73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6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7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59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21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2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1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373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967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55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77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76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7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95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0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7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339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156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27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53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31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19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2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8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23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415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233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5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3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7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1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5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6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69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62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056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32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60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83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7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95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08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79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1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6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01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13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30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9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4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017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7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56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03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08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5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39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6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18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8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5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80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3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7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85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28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47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6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82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7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16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0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2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32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90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15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1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73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73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8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90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99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8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16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1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04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1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04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86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83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0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77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0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11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2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21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18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3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38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044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52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42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196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38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57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05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060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14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4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89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1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8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0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63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25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5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57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459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6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57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97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68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164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40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447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5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75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45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33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2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38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0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44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45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4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74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2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7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5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266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4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67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678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0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95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3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04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6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3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61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132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8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7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093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5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90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71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9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80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01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99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25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77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5028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8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5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77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81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05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29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77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93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07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9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6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64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33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823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51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77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6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06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1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1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3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653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6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5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91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14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4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7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25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94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63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720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75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05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90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97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19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231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0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6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0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0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363955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9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1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16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083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71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736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8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26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29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46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9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17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06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2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4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7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72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5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3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61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994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4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4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58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02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7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19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29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13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45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9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9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36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54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7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70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62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76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48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08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151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9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90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7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50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60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63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58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1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6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1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9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9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7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89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82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22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00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3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3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5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1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4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4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72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02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45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9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2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12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13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7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3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41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72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71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16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42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92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99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24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481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5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43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25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29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86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29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11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87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10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26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1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9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61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24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031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82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06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98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02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14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8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25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18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8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4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14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1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86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16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5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13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79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842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99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46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04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683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9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1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55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1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6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7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41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02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820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409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807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58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9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75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05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401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2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8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71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53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13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5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37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03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3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0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2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50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90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5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76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7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362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5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34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56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78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2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90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37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9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61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8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2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48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01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6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47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05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08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46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1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5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25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17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7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34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471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30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7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78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2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778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47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7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47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86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235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68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84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624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92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53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31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1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45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31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82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42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97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29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32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1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89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3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1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19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02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33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885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9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75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85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02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9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7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525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73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8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67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40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98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41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53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82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488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12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72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153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04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9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95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17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02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74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6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06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0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73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76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94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65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41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1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2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0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8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2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8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86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1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8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1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5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5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2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8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9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0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63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2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27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866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0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99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058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02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82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5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4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7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5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21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13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66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7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58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04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91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8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57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91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10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03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464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78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7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74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75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19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4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63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7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03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66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68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94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6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75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6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79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17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52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36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0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02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2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7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54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0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8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12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0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86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47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62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64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9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72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8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7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89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7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200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84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249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86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45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9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6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35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30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61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403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80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0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62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15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7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68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7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48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86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11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63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94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49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9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4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10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92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5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43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44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5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6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8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024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04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19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7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19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4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8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26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74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74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45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10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9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26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9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67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88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1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768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6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71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8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9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9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3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98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21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99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6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04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27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04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48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66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18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1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79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59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025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30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916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1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923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85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50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7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144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11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95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0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800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10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76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9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4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9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2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9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21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2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770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71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76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3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655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94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52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1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2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287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861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64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4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38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8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46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55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92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31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2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1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82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02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30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713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20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50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91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9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6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8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4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89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3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6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9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3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4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8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9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6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7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74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2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4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5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6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8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1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9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1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24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1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7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5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8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4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9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7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1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90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0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6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1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8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9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9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6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37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2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7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19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32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75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13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33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19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0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70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28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24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44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5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70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560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30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5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66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32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6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69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0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17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36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28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78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1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682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37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66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13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63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82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3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97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92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2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05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2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132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53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03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39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8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29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3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8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4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7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71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067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7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91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123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0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71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2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539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32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93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6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30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0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8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36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25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72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728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9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54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42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39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89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90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4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85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45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919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3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2763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77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2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79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06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687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1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6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9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3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13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60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1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97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74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44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64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461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57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50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6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31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65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24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91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30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3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9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874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49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34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2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43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09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24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51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91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0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48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8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8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5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2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775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0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76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68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4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66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599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91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7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621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38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0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7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359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6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842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83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97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58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85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25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45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9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6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93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70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68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1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0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96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78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8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06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65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47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73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75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42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0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92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0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05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639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2663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25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27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8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8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10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25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9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07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94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28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00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1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14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32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17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79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1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14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03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23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38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65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777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8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1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50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16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6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401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26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53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36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82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29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84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31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28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28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94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64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61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42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07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27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34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30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87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50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69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1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826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873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85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55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32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6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49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803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66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2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98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8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3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26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6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817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9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71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2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95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08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325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43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26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1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34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97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7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3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536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261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82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74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386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86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139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10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2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122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65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48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6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03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5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09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94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5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96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2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785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70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405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06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20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842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4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8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1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70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72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64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76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7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45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72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57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50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933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4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37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6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17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19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75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64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3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4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93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83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8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611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1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73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03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26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608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65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42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97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36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11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323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7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72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7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54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5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82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215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10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53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510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00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23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30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62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01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0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4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80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86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34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34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6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3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74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0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223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69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96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0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1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1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0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76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27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9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32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752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9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05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42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0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197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70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354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36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10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7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80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6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14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91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77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39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54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9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63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19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30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99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9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47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20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40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02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33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72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26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06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86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67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57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15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8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39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74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65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696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88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37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3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75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067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14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729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92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246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21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7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515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80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8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37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58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4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6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90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5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13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4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86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516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8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51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39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4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8706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16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22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2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654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0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1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0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05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16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52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942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47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97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127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9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6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4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36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28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06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8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62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52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4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59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99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7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42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08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0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1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00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909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28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67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28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76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65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9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08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39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29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372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48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02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88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19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594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99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40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815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4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87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92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23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47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78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36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40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49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26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83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72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25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91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57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90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35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092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25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7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19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178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09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64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15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00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5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33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3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5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61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0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36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4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17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761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8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82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2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94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15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07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012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0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69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25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30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80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269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642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2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699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4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87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185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8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37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74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74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1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797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8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28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98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7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49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61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6911734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9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90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6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9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67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49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00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6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5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1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3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5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8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4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5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46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2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1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4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9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9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39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7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3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1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78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9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0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2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43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9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1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0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7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54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7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541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6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5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93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244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23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7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2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33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11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93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7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2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16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97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07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07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08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41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79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190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33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682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20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63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32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1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30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94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6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2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40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02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56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3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65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38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0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21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02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57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23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46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33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83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80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2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5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06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84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85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2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8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94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649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26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0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8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46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450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81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65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71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91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4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21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53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96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65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71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76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4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45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0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13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17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63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9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4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26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076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931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07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03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3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380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89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1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82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91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0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73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9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39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16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974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06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208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2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41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5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3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99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01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33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1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249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80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06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01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3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369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2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57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9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0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4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12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24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1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63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61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45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488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6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942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1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77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17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061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27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4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32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20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477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25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90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486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66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428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43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89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05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8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493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35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09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33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80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9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39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86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95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9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00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09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10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8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2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15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53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28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25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6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87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2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26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37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7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5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067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14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2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7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943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37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254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0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5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16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94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56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4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26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23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6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7122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86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32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87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738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93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6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28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06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53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0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419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9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9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05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89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84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3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50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61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19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2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047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01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5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21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065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2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5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99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70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7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9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3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5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4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8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84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1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16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58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265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91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96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53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58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6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5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2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8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2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61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9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78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895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1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60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46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28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46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58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90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86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5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957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424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42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0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2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31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83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03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03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16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280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49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95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34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15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234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167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55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254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7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2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9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27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054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71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10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454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2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54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78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13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3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59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5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8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17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5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8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2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1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8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74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02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1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14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45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76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58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72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0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6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85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09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369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22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99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436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91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68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77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18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57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72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27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85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0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32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11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857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39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306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42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92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743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94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74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02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29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0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80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85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70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211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32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72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04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04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06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26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114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646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9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97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44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65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37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81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0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9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38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7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7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95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6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49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77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55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5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25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26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2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1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724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14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062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98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45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54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587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29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692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66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44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90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06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64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759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73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55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40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4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71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24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4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4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38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43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8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0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57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7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589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93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5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7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88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782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7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90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86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04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04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716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982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29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6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687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84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3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55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37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9525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5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0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9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85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27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6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06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45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6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57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558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44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6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91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961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733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92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4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4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8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5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0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04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7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80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3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97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52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672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03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189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54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66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90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185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660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0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78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3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88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84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35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09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0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5795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6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158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35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097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28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5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51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2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84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0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69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52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79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10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5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66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97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21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10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9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8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76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92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1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0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12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548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13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452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565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0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25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96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52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66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62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512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97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91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0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3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18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48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96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07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46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41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93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86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1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41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8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900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75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0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03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30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73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163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724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86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16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45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151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15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17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15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123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578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44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9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66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839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9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345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432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927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72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8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4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4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0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92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3620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7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9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8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7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3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3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5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9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05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6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0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3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3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9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4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4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3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01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1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78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1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1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6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3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3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87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1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9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84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6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46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3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50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9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85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63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90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44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26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27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389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35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7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103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12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9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1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89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80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45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82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85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10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36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00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84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924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24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317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37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54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938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244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47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93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9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546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5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29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51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245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614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351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85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99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34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08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93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98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10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099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346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93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8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01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21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41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91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4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534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88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9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10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53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8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5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35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337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4656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6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83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20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72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6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77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8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50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37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71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79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1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579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899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7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25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00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70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09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44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9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7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3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9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0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84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96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3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9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5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3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76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88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003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32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912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0176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61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114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2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04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47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64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38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7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0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71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9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873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20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92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34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3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67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3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86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7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72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38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615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94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37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0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7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54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63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55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06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58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70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4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0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07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85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1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3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20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211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1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67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598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6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137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3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48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12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13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05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93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37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5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66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93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40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73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13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86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032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95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11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76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51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1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36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0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1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60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9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62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91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560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6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33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47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37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07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67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20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9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49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1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00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902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86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636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211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1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5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67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132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99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4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15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7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2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0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582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86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07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1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0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80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11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8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19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175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06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7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3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57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79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978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64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72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0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86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80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1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276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79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32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78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98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72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588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85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4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8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126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553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85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29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670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878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689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36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864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9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35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93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71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0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93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0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571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9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27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50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97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98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4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76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38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80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31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8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8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54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877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20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31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89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61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25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387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53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88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42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621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8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9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9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97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06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9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01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829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5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4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28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40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9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1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23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01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65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37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2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166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11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35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1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11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8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17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8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79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14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01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86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97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93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87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2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6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62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434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25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29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0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92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3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691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107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95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4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619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431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55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83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359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67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05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57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62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46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4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8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50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501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30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323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5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5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72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25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14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74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36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6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91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2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35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67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19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617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99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5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29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43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52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97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76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35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0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88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25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7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42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1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56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0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75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4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54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073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854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62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6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390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8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8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9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47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142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37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54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8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94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3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8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227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40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4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06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8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3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7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02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9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2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5548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59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3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586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651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84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82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937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11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2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1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17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34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1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45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95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979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60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698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86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23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240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8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1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620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6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16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13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83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8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9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50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91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18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15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0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77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73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2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28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66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86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19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7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65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3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2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2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10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18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367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7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7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00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69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45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910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764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37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90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98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41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58290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69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930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622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37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91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154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4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927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7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04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63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511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5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82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785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4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25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39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80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0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842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8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73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9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6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8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20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7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0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2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78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02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7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3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2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8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9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1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55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64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25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6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7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6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0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2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9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7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70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2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8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8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4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0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4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0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85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0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85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7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71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2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75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0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0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8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6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2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09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4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44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0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39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81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5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9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03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761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8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66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10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83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98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32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21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6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993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5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299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9964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617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9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03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833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22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00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35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756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04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63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02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63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52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63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90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33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57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70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32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06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037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38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5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1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240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3623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133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3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17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20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790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37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5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62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3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55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20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56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83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8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26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15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7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132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5253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219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52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44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99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50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9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674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4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4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74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89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92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451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46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59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06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3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890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3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0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95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234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27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902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59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05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13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04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0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1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0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45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83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91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49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12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59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94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49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676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973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32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30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58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15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62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65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77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212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76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02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68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118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76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26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80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008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016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16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01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02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12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93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48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237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92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66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207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24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9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18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25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4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96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949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01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1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20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46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46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2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81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8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32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79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44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4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9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16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6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85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67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51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3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63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5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77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82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45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56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22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028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72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2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23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68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651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14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25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33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03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51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336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77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65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6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0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9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1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3789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60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983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26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76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78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86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5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53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299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8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65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62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95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196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08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75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569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9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88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46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328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52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10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7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9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69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23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37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4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55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436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2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3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12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166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20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65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7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05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65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01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12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94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68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938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409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60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75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1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1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19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85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43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31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8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287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86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7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906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19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50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9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610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610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31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630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32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67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526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700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58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89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9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69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321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1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60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3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5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4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23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63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83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90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69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729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5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44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56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72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9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79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77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63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0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76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84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257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39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27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36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89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91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47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2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22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69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88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66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93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844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491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365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2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43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59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07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1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113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7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14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62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55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8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0189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19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51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0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5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89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6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40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18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53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7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35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48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72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9928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7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624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09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19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36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97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06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4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700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2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58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89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0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9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895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24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20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314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482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90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877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30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31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786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93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28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17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62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67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5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527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49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125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24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01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60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991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3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81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24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137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13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4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0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316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97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01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1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47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029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96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5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12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42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086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71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03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18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15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812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5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58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24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44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415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1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07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96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16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41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58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51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03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73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09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33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37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29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715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1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124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943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98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7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784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58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19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9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98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347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900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966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12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50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0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5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906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41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576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0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5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07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68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313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56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26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76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3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88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4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04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278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27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78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63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982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2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0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2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65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70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2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70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0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61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03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94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29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57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41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00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118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5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995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62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94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6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447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96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1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36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01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33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88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4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02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92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393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83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1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10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31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5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37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69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00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38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8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10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3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2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44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539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30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55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67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391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193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63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74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222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116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7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56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85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946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01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59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369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62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23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54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62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89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51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09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71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30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3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534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922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89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46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1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992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84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4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10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25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07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42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24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307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5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6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59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962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61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0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57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630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5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52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8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15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0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979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887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22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16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40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06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54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6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97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3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05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24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39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86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5302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04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0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743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11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49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515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1324019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8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3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1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8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79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8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65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6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80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4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2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938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2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46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0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43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1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1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3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1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19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92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9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3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86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5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05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23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128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27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54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646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33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880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67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98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08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24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50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65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263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076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55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56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90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77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47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911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50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756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99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901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1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23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9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605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55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64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25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28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496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1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031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34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67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98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70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0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77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90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848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58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8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5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74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2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95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94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768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76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6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21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7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2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91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76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39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54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1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79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58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2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73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35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7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3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04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92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24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75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11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81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88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619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59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24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22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68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5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35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27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760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926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69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982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61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40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69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00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75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4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5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10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8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4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55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511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96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32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96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8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01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379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23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00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31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9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53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01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37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3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26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8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09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03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57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257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8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4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75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553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69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68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3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8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89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130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5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176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7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40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1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45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37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740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20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862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57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80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71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22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7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94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05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55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0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88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27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39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7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75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25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3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35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9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736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82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5271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37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4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88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7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340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64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558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209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59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178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575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34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9798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99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07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19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7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72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375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96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74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571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23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239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56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16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039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5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71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409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87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06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4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631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94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83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71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05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42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74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86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1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04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49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665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563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453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03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10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30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01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373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30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94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63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10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151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7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717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413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91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5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33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56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82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3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0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4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98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63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41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27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15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100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38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92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5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43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67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4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905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04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316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2626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1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5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52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87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8738173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87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39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24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6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3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5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16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2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7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5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5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0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9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9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9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9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5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76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857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05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682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32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1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80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58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829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89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18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49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89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01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97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6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69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39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6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855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71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3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60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68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951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82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46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719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01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87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88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743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6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9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9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79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40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1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731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47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846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74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8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39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25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06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83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74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0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8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1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2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49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91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3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17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705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09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18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03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59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382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84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008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723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452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819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50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0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9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5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2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025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38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53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16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022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51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15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81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296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83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7688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225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97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599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10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1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62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32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550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66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928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493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21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43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97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17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2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604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99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72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40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07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3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6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52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56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79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1170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869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2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7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942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3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2548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71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70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352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58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04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8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70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19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8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29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92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9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95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39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497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57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7649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3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789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87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967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550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67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62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43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802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02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28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410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94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53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33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3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86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22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3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051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72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5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04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929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50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694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0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06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70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9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447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47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1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50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22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495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19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88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314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00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035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86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71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72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87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83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7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7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2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61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92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698175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76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7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7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528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2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5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5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2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1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3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9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1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4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93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3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51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9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6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0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1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3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1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36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4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9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80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0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79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9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67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8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66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9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5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1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3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0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4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90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83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1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62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88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16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53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710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382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448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83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9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78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1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19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92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112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1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4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3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431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69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872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8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068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09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62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8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46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45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07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89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80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631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8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11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658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6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695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947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588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05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55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25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61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12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12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628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57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31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657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5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55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63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3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842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358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416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2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6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74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7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36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170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10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801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1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07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78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76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661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06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32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18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08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658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55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185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32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909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44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344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43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2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64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55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6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202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54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3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43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76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839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3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078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470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935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3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997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12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93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533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3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66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295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34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30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90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26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9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55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1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942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9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60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84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501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54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85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504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0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394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6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0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04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39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50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23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54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44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781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83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27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53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73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778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008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39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872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3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022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73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01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724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8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57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0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71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467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1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92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429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27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46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6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752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2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88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73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4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69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82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13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75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4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57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992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50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48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91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302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03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2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588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8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68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73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83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490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30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62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5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22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99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27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8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5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453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611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553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872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94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3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80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918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6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27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388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403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26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408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582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6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20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94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60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53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6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81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68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23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55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013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02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6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48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85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946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41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82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490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9643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66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32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51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651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8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6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20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13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8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0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25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1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82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403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646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4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86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49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384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10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7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3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03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021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33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52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79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98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18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38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86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403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69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3592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66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71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10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15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91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1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47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84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17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5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202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5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66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8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594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801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5348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3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27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63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58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984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23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04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73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70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2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26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52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91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84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432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4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2610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43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89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420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76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1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1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34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68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67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8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31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89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62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7964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9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25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1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49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53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69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3962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052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44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84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18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57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473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457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65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86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7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746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9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977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95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273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3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02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213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64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0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472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22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3705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10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0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006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22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860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56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41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3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653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86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33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14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65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81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9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63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92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4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41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01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70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82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974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135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9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668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611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16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4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8577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40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681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3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23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42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84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14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75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10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658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957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891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821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36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429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46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2071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10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598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85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43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32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44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56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58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61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34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439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56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947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80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569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7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0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7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85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0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9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2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4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35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08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1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73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91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55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0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66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4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6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8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0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2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2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2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47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4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7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74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44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4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30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697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771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856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49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21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841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60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30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0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940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800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00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351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085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81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30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753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0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2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5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63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64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7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007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1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8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04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79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8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99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10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293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43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837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5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16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16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6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7594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33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737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8031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97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48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13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88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1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82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565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93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2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18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6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116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490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336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000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98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331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145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98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56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08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3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5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45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999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08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5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4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93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704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240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7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64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31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980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00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75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49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7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48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24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69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64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13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721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02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07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104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76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35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936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49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2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51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48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07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35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174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9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152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81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93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25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49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8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871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7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8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18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466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33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008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4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325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92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6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5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263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3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56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0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71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680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04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55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080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93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70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1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702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67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659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62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184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0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8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61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75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93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561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90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495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5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65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2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31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481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53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70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54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33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1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5416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74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674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562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98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17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93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59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950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52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8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67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6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67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718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22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081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389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63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8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0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58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486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8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57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75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75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24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60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499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00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02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97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11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36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65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50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16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70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3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96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00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513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45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3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15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0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061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76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2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352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86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13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33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97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792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90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6995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123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687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78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99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068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21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3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352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26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93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5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3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6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2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79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970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513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977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458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3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642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67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8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4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14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6184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34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00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51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8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23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07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04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26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6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720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816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22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372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8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1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72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5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62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40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2356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49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57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3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95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35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666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70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93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16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57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96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26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62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93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7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012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80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1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54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08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0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0713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00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01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78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22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658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823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1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2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10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027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8306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04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63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72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92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2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5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72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439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07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0874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89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9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4170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10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99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b3ddb8-aae8-4246-b5d0-f68d9a9ece51" xsi:nil="true"/>
    <_dlc_DocId xmlns="25b3ddb8-aae8-4246-b5d0-f68d9a9ece51">DOCID-635951018-942184</_dlc_DocId>
    <_dlc_DocIdUrl xmlns="25b3ddb8-aae8-4246-b5d0-f68d9a9ece51">
      <Url>https://qairenergy.sharepoint.com/sites/QAIRGroup/QI/Poland/_layouts/15/DocIdRedir.aspx?ID=DOCID-635951018-942184</Url>
      <Description>DOCID-635951018-942184</Description>
    </_dlc_DocIdUrl>
    <lcf76f155ced4ddcb4097134ff3c332f xmlns="76f78444-8d2f-4559-9935-498228017394">
      <Terms xmlns="http://schemas.microsoft.com/office/infopath/2007/PartnerControls"/>
    </lcf76f155ced4ddcb4097134ff3c332f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2D1D01C6F0934BA41F56D2A327E108" ma:contentTypeVersion="20" ma:contentTypeDescription="Create a new document." ma:contentTypeScope="" ma:versionID="824d3c489b0dd4b24ff3bad88627a16e">
  <xsd:schema xmlns:xsd="http://www.w3.org/2001/XMLSchema" xmlns:xs="http://www.w3.org/2001/XMLSchema" xmlns:p="http://schemas.microsoft.com/office/2006/metadata/properties" xmlns:ns2="25b3ddb8-aae8-4246-b5d0-f68d9a9ece51" xmlns:ns3="76f78444-8d2f-4559-9935-498228017394" targetNamespace="http://schemas.microsoft.com/office/2006/metadata/properties" ma:root="true" ma:fieldsID="2bde12fc2140d2ebcf35ad8e0eb72731" ns2:_="" ns3:_="">
    <xsd:import namespace="25b3ddb8-aae8-4246-b5d0-f68d9a9ece51"/>
    <xsd:import namespace="76f78444-8d2f-4559-9935-49822801739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3ddb8-aae8-4246-b5d0-f68d9a9ece5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7ac0a7f6-011c-457f-b278-157528096dc9}" ma:internalName="TaxCatchAll" ma:showField="CatchAllData" ma:web="25b3ddb8-aae8-4246-b5d0-f68d9a9ece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78444-8d2f-4559-9935-4982280173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a59acc10-f9e9-4916-bc5f-62b8062e9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ACF015-3AEB-4DDF-B28D-7224A32E1273}">
  <ds:schemaRefs>
    <ds:schemaRef ds:uri="http://schemas.microsoft.com/office/2006/metadata/properties"/>
    <ds:schemaRef ds:uri="http://schemas.microsoft.com/office/infopath/2007/PartnerControls"/>
    <ds:schemaRef ds:uri="25b3ddb8-aae8-4246-b5d0-f68d9a9ece51"/>
    <ds:schemaRef ds:uri="76f78444-8d2f-4559-9935-498228017394"/>
  </ds:schemaRefs>
</ds:datastoreItem>
</file>

<file path=customXml/itemProps2.xml><?xml version="1.0" encoding="utf-8"?>
<ds:datastoreItem xmlns:ds="http://schemas.openxmlformats.org/officeDocument/2006/customXml" ds:itemID="{641B1661-3FB6-4F22-9A57-0CEA0AEBAF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456E965-D887-4865-8018-DDF29EE36F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6CE0D2-F79A-4A4D-9192-3BC4B1C4759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48091FA-7288-4DC7-9F36-BD4CAEBCA9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3ddb8-aae8-4246-b5d0-f68d9a9ece51"/>
    <ds:schemaRef ds:uri="76f78444-8d2f-4559-9935-4982280173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2594</Characters>
  <Application>Microsoft Office Word</Application>
  <DocSecurity>4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Qair group</dc:creator>
  <cp:keywords/>
  <cp:lastModifiedBy>Jacek GRANIS</cp:lastModifiedBy>
  <cp:revision>12</cp:revision>
  <cp:lastPrinted>2023-10-04T23:09:00Z</cp:lastPrinted>
  <dcterms:created xsi:type="dcterms:W3CDTF">2025-10-30T04:06:00Z</dcterms:created>
  <dcterms:modified xsi:type="dcterms:W3CDTF">2025-10-31T14:18:00Z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0x0101005D2D1D01C6F0934BA41F56D2A327E108</vt:lpwstr>
  </property>
  <property fmtid="{D5CDD505-2E9C-101B-9397-08002B2CF9AE}" pid="3" name="_dlc_DocIdItemGuid">
    <vt:lpwstr>33f67076-e2a3-49fc-82c8-eda90353d862</vt:lpwstr>
  </property>
  <property fmtid="{D5CDD505-2E9C-101B-9397-08002B2CF9AE}" pid="4" name="MediaServiceImageTags">
    <vt:lpwstr/>
  </property>
</Properties>
</file>